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46D1" w:rsidRDefault="00BC190F" w:rsidP="00081D01">
      <w:pPr>
        <w:pStyle w:val="Style2"/>
        <w:widowControl/>
        <w:spacing w:line="240" w:lineRule="auto"/>
        <w:ind w:right="-1" w:firstLine="0"/>
        <w:jc w:val="both"/>
        <w:rPr>
          <w:rStyle w:val="FontStyle11"/>
        </w:rPr>
      </w:pPr>
      <w:r w:rsidRPr="002E46D1">
        <w:rPr>
          <w:rStyle w:val="FontStyle11"/>
          <w:lang w:val="sr-Cyrl-CS"/>
        </w:rPr>
        <w:tab/>
      </w:r>
    </w:p>
    <w:p w:rsidR="002E46D1" w:rsidRPr="003C11B5" w:rsidRDefault="002E46D1" w:rsidP="00081D01">
      <w:pPr>
        <w:pStyle w:val="Style2"/>
        <w:widowControl/>
        <w:spacing w:line="240" w:lineRule="auto"/>
        <w:ind w:right="-1" w:firstLine="0"/>
        <w:jc w:val="both"/>
        <w:rPr>
          <w:rStyle w:val="FontStyle11"/>
        </w:rPr>
      </w:pPr>
    </w:p>
    <w:p w:rsidR="00910E0C" w:rsidRPr="003F7B4E" w:rsidRDefault="008A3917" w:rsidP="002E46D1">
      <w:pPr>
        <w:pStyle w:val="Style2"/>
        <w:widowControl/>
        <w:spacing w:line="240" w:lineRule="auto"/>
        <w:ind w:right="-1" w:firstLine="720"/>
        <w:jc w:val="both"/>
        <w:rPr>
          <w:rStyle w:val="FontStyle11"/>
          <w:lang w:val="sr-Cyrl-CS"/>
        </w:rPr>
      </w:pPr>
      <w:r w:rsidRPr="003C11B5">
        <w:rPr>
          <w:rStyle w:val="FontStyle11"/>
          <w:lang w:val="sr-Cyrl-CS"/>
        </w:rPr>
        <w:t xml:space="preserve">На основу </w:t>
      </w:r>
      <w:proofErr w:type="spellStart"/>
      <w:r w:rsidR="00776365" w:rsidRPr="003C11B5">
        <w:rPr>
          <w:sz w:val="22"/>
          <w:szCs w:val="22"/>
        </w:rPr>
        <w:t>Уговор</w:t>
      </w:r>
      <w:proofErr w:type="spellEnd"/>
      <w:r w:rsidR="00776365" w:rsidRPr="003C11B5">
        <w:rPr>
          <w:sz w:val="22"/>
          <w:szCs w:val="22"/>
          <w:lang w:val="sr-Cyrl-RS"/>
        </w:rPr>
        <w:t>а</w:t>
      </w:r>
      <w:r w:rsidR="00776365" w:rsidRPr="003C11B5">
        <w:rPr>
          <w:sz w:val="22"/>
          <w:szCs w:val="22"/>
        </w:rPr>
        <w:t xml:space="preserve"> о </w:t>
      </w:r>
      <w:proofErr w:type="spellStart"/>
      <w:r w:rsidR="00776365" w:rsidRPr="003C11B5">
        <w:rPr>
          <w:sz w:val="22"/>
          <w:szCs w:val="22"/>
        </w:rPr>
        <w:t>сарадњи</w:t>
      </w:r>
      <w:proofErr w:type="spellEnd"/>
      <w:r w:rsidR="00776365" w:rsidRPr="003C11B5">
        <w:rPr>
          <w:sz w:val="22"/>
          <w:szCs w:val="22"/>
        </w:rPr>
        <w:t xml:space="preserve">, </w:t>
      </w:r>
      <w:proofErr w:type="spellStart"/>
      <w:r w:rsidR="00776365" w:rsidRPr="003C11B5">
        <w:rPr>
          <w:sz w:val="22"/>
          <w:szCs w:val="22"/>
        </w:rPr>
        <w:t>закљученог</w:t>
      </w:r>
      <w:proofErr w:type="spellEnd"/>
      <w:r w:rsidR="00776365" w:rsidRPr="003C11B5">
        <w:rPr>
          <w:sz w:val="22"/>
          <w:szCs w:val="22"/>
        </w:rPr>
        <w:t xml:space="preserve"> </w:t>
      </w:r>
      <w:proofErr w:type="spellStart"/>
      <w:r w:rsidR="00776365" w:rsidRPr="003C11B5">
        <w:rPr>
          <w:sz w:val="22"/>
          <w:szCs w:val="22"/>
        </w:rPr>
        <w:t>између</w:t>
      </w:r>
      <w:proofErr w:type="spellEnd"/>
      <w:r w:rsidR="00776365" w:rsidRPr="003C11B5">
        <w:rPr>
          <w:sz w:val="22"/>
          <w:szCs w:val="22"/>
        </w:rPr>
        <w:t xml:space="preserve"> </w:t>
      </w:r>
      <w:proofErr w:type="spellStart"/>
      <w:r w:rsidR="00776365" w:rsidRPr="003C11B5">
        <w:rPr>
          <w:sz w:val="22"/>
          <w:szCs w:val="22"/>
        </w:rPr>
        <w:t>Комесаријата</w:t>
      </w:r>
      <w:proofErr w:type="spellEnd"/>
      <w:r w:rsidR="00776365" w:rsidRPr="003C11B5">
        <w:rPr>
          <w:sz w:val="22"/>
          <w:szCs w:val="22"/>
        </w:rPr>
        <w:t xml:space="preserve"> </w:t>
      </w:r>
      <w:proofErr w:type="spellStart"/>
      <w:r w:rsidR="00776365" w:rsidRPr="003C11B5">
        <w:rPr>
          <w:sz w:val="22"/>
          <w:szCs w:val="22"/>
        </w:rPr>
        <w:t>за</w:t>
      </w:r>
      <w:proofErr w:type="spellEnd"/>
      <w:r w:rsidR="00776365" w:rsidRPr="003C11B5">
        <w:rPr>
          <w:sz w:val="22"/>
          <w:szCs w:val="22"/>
        </w:rPr>
        <w:t xml:space="preserve"> </w:t>
      </w:r>
      <w:proofErr w:type="spellStart"/>
      <w:r w:rsidR="00776365" w:rsidRPr="003C11B5">
        <w:rPr>
          <w:sz w:val="22"/>
          <w:szCs w:val="22"/>
        </w:rPr>
        <w:t>избеглице</w:t>
      </w:r>
      <w:proofErr w:type="spellEnd"/>
      <w:r w:rsidR="00776365" w:rsidRPr="003C11B5">
        <w:rPr>
          <w:sz w:val="22"/>
          <w:szCs w:val="22"/>
        </w:rPr>
        <w:t xml:space="preserve"> и </w:t>
      </w:r>
      <w:proofErr w:type="spellStart"/>
      <w:r w:rsidR="00776365" w:rsidRPr="003C11B5">
        <w:rPr>
          <w:sz w:val="22"/>
          <w:szCs w:val="22"/>
        </w:rPr>
        <w:t>миграције</w:t>
      </w:r>
      <w:proofErr w:type="spellEnd"/>
      <w:r w:rsidR="00776365" w:rsidRPr="003C11B5">
        <w:rPr>
          <w:sz w:val="22"/>
          <w:szCs w:val="22"/>
        </w:rPr>
        <w:t xml:space="preserve"> </w:t>
      </w:r>
      <w:r w:rsidR="00776365" w:rsidRPr="003C11B5">
        <w:rPr>
          <w:sz w:val="22"/>
          <w:szCs w:val="22"/>
          <w:lang w:val="sr-Cyrl-RS"/>
        </w:rPr>
        <w:t xml:space="preserve">РС Београд </w:t>
      </w:r>
      <w:r w:rsidR="00776365" w:rsidRPr="003C11B5">
        <w:rPr>
          <w:sz w:val="22"/>
          <w:szCs w:val="22"/>
        </w:rPr>
        <w:t xml:space="preserve">и </w:t>
      </w:r>
      <w:proofErr w:type="spellStart"/>
      <w:r w:rsidR="00776365" w:rsidRPr="003C11B5">
        <w:rPr>
          <w:sz w:val="22"/>
          <w:szCs w:val="22"/>
        </w:rPr>
        <w:t>општине</w:t>
      </w:r>
      <w:proofErr w:type="spellEnd"/>
      <w:r w:rsidR="00776365" w:rsidRPr="003C11B5">
        <w:rPr>
          <w:sz w:val="22"/>
          <w:szCs w:val="22"/>
        </w:rPr>
        <w:t xml:space="preserve"> </w:t>
      </w:r>
      <w:proofErr w:type="spellStart"/>
      <w:r w:rsidR="00776365" w:rsidRPr="003C11B5">
        <w:rPr>
          <w:sz w:val="22"/>
          <w:szCs w:val="22"/>
        </w:rPr>
        <w:t>Параћин</w:t>
      </w:r>
      <w:proofErr w:type="spellEnd"/>
      <w:r w:rsidR="00776365" w:rsidRPr="003C11B5">
        <w:rPr>
          <w:sz w:val="22"/>
          <w:szCs w:val="22"/>
        </w:rPr>
        <w:t xml:space="preserve">, </w:t>
      </w:r>
      <w:proofErr w:type="spellStart"/>
      <w:r w:rsidR="00776365" w:rsidRPr="003C11B5">
        <w:rPr>
          <w:sz w:val="22"/>
          <w:szCs w:val="22"/>
        </w:rPr>
        <w:t>заведеног</w:t>
      </w:r>
      <w:proofErr w:type="spellEnd"/>
      <w:r w:rsidR="00776365" w:rsidRPr="003C11B5">
        <w:rPr>
          <w:sz w:val="22"/>
          <w:szCs w:val="22"/>
        </w:rPr>
        <w:t xml:space="preserve"> </w:t>
      </w:r>
      <w:proofErr w:type="spellStart"/>
      <w:r w:rsidR="00776365" w:rsidRPr="003C11B5">
        <w:rPr>
          <w:sz w:val="22"/>
          <w:szCs w:val="22"/>
        </w:rPr>
        <w:t>код</w:t>
      </w:r>
      <w:proofErr w:type="spellEnd"/>
      <w:r w:rsidR="00776365" w:rsidRPr="003C11B5">
        <w:rPr>
          <w:sz w:val="22"/>
          <w:szCs w:val="22"/>
        </w:rPr>
        <w:t xml:space="preserve"> </w:t>
      </w:r>
      <w:proofErr w:type="spellStart"/>
      <w:r w:rsidR="00776365" w:rsidRPr="003C11B5">
        <w:rPr>
          <w:sz w:val="22"/>
          <w:szCs w:val="22"/>
        </w:rPr>
        <w:t>Комесаријата</w:t>
      </w:r>
      <w:proofErr w:type="spellEnd"/>
      <w:r w:rsidR="00776365" w:rsidRPr="003C11B5">
        <w:rPr>
          <w:sz w:val="22"/>
          <w:szCs w:val="22"/>
        </w:rPr>
        <w:t xml:space="preserve">, </w:t>
      </w:r>
      <w:proofErr w:type="spellStart"/>
      <w:r w:rsidR="00776365" w:rsidRPr="003C11B5">
        <w:rPr>
          <w:sz w:val="22"/>
          <w:szCs w:val="22"/>
        </w:rPr>
        <w:t>број</w:t>
      </w:r>
      <w:proofErr w:type="spellEnd"/>
      <w:r w:rsidR="00776365" w:rsidRPr="003C11B5">
        <w:rPr>
          <w:sz w:val="22"/>
          <w:szCs w:val="22"/>
        </w:rPr>
        <w:t xml:space="preserve">: 553-365/1-2022 </w:t>
      </w:r>
      <w:proofErr w:type="spellStart"/>
      <w:r w:rsidR="00776365" w:rsidRPr="003C11B5">
        <w:rPr>
          <w:sz w:val="22"/>
          <w:szCs w:val="22"/>
        </w:rPr>
        <w:t>од</w:t>
      </w:r>
      <w:proofErr w:type="spellEnd"/>
      <w:r w:rsidR="00776365" w:rsidRPr="003C11B5">
        <w:rPr>
          <w:sz w:val="22"/>
          <w:szCs w:val="22"/>
        </w:rPr>
        <w:t xml:space="preserve"> 18.новембра 2022.године и </w:t>
      </w:r>
      <w:proofErr w:type="spellStart"/>
      <w:r w:rsidR="00776365" w:rsidRPr="003C11B5">
        <w:rPr>
          <w:sz w:val="22"/>
          <w:szCs w:val="22"/>
        </w:rPr>
        <w:t>општине</w:t>
      </w:r>
      <w:proofErr w:type="spellEnd"/>
      <w:r w:rsidR="00776365" w:rsidRPr="003C11B5">
        <w:rPr>
          <w:sz w:val="22"/>
          <w:szCs w:val="22"/>
        </w:rPr>
        <w:t xml:space="preserve"> </w:t>
      </w:r>
      <w:proofErr w:type="spellStart"/>
      <w:r w:rsidR="00776365" w:rsidRPr="003C11B5">
        <w:rPr>
          <w:sz w:val="22"/>
          <w:szCs w:val="22"/>
        </w:rPr>
        <w:t>Параћин</w:t>
      </w:r>
      <w:proofErr w:type="spellEnd"/>
      <w:r w:rsidR="00776365" w:rsidRPr="003C11B5">
        <w:rPr>
          <w:sz w:val="22"/>
          <w:szCs w:val="22"/>
        </w:rPr>
        <w:t xml:space="preserve">, </w:t>
      </w:r>
      <w:proofErr w:type="spellStart"/>
      <w:r w:rsidR="00776365" w:rsidRPr="003C11B5">
        <w:rPr>
          <w:sz w:val="22"/>
          <w:szCs w:val="22"/>
        </w:rPr>
        <w:t>број</w:t>
      </w:r>
      <w:proofErr w:type="spellEnd"/>
      <w:r w:rsidR="00776365" w:rsidRPr="003C11B5">
        <w:rPr>
          <w:sz w:val="22"/>
          <w:szCs w:val="22"/>
        </w:rPr>
        <w:t xml:space="preserve">: 400-2123/2022-I </w:t>
      </w:r>
      <w:proofErr w:type="spellStart"/>
      <w:r w:rsidR="00776365" w:rsidRPr="003C11B5">
        <w:rPr>
          <w:sz w:val="22"/>
          <w:szCs w:val="22"/>
        </w:rPr>
        <w:t>од</w:t>
      </w:r>
      <w:proofErr w:type="spellEnd"/>
      <w:r w:rsidR="00776365" w:rsidRPr="003C11B5">
        <w:rPr>
          <w:sz w:val="22"/>
          <w:szCs w:val="22"/>
        </w:rPr>
        <w:t xml:space="preserve"> 21.новембра 2022.године</w:t>
      </w:r>
      <w:r w:rsidR="00776365" w:rsidRPr="003C11B5">
        <w:rPr>
          <w:sz w:val="22"/>
          <w:szCs w:val="22"/>
          <w:lang w:val="sr-Cyrl-RS"/>
        </w:rPr>
        <w:t xml:space="preserve"> и </w:t>
      </w:r>
      <w:r w:rsidRPr="003C11B5">
        <w:rPr>
          <w:rStyle w:val="FontStyle11"/>
          <w:lang w:val="sr-Cyrl-CS"/>
        </w:rPr>
        <w:t xml:space="preserve">Правилника </w:t>
      </w:r>
      <w:r w:rsidR="00BC190F" w:rsidRPr="003C11B5">
        <w:rPr>
          <w:rStyle w:val="FontStyle11"/>
          <w:lang w:val="sr-Cyrl-CS" w:eastAsia="sr-Cyrl-CS"/>
        </w:rPr>
        <w:t>о условима и критеријумима за доделу помоћи,</w:t>
      </w:r>
      <w:r w:rsidRPr="003C11B5">
        <w:rPr>
          <w:rStyle w:val="FontStyle11"/>
          <w:lang w:val="ru-RU"/>
        </w:rPr>
        <w:t xml:space="preserve"> број </w:t>
      </w:r>
      <w:r w:rsidR="009058C4" w:rsidRPr="003C11B5">
        <w:rPr>
          <w:sz w:val="22"/>
          <w:szCs w:val="22"/>
        </w:rPr>
        <w:t xml:space="preserve">400-2123/2022-I </w:t>
      </w:r>
      <w:r w:rsidRPr="003C11B5">
        <w:rPr>
          <w:rStyle w:val="FontStyle11"/>
          <w:lang w:val="sr-Cyrl-CS"/>
        </w:rPr>
        <w:t xml:space="preserve">од </w:t>
      </w:r>
      <w:r w:rsidR="009058C4" w:rsidRPr="003C11B5">
        <w:rPr>
          <w:rStyle w:val="FontStyle11"/>
          <w:lang w:val="sr-Cyrl-CS"/>
        </w:rPr>
        <w:t>30</w:t>
      </w:r>
      <w:r w:rsidRPr="003C11B5">
        <w:rPr>
          <w:rStyle w:val="FontStyle11"/>
          <w:lang w:val="sr-Cyrl-CS"/>
        </w:rPr>
        <w:t>.</w:t>
      </w:r>
      <w:r w:rsidR="009058C4" w:rsidRPr="003C11B5">
        <w:rPr>
          <w:rStyle w:val="FontStyle11"/>
          <w:lang w:val="sr-Cyrl-CS"/>
        </w:rPr>
        <w:t>новембра</w:t>
      </w:r>
      <w:r w:rsidR="00950C86" w:rsidRPr="003C11B5">
        <w:rPr>
          <w:rStyle w:val="FontStyle11"/>
        </w:rPr>
        <w:t xml:space="preserve"> </w:t>
      </w:r>
      <w:r w:rsidRPr="003C11B5">
        <w:rPr>
          <w:rStyle w:val="FontStyle11"/>
          <w:lang w:val="sr-Cyrl-CS"/>
        </w:rPr>
        <w:t>20</w:t>
      </w:r>
      <w:r w:rsidR="005175E1" w:rsidRPr="003C11B5">
        <w:rPr>
          <w:rStyle w:val="FontStyle11"/>
          <w:lang w:val="sr-Cyrl-CS"/>
        </w:rPr>
        <w:t>2</w:t>
      </w:r>
      <w:r w:rsidR="009058C4" w:rsidRPr="003C11B5">
        <w:rPr>
          <w:rStyle w:val="FontStyle11"/>
          <w:lang w:val="sr-Cyrl-CS"/>
        </w:rPr>
        <w:t>2</w:t>
      </w:r>
      <w:r w:rsidRPr="003C11B5">
        <w:rPr>
          <w:rStyle w:val="FontStyle11"/>
          <w:lang w:val="sr-Cyrl-CS"/>
        </w:rPr>
        <w:t xml:space="preserve">.године, </w:t>
      </w:r>
      <w:r w:rsidR="00776365" w:rsidRPr="003C11B5">
        <w:rPr>
          <w:rStyle w:val="FontStyle11"/>
          <w:lang w:val="sr-Cyrl-CS"/>
        </w:rPr>
        <w:t>Комисија</w:t>
      </w:r>
      <w:r w:rsidR="00F23F0A" w:rsidRPr="003C11B5">
        <w:rPr>
          <w:rStyle w:val="FontStyle11"/>
          <w:lang w:val="sr-Cyrl-CS"/>
        </w:rPr>
        <w:t xml:space="preserve"> за избор корисника донаторских пројеката помоћи у огреву за најугроженије породице</w:t>
      </w:r>
      <w:r w:rsidR="00F23F0A" w:rsidRPr="003F7B4E">
        <w:rPr>
          <w:rStyle w:val="FontStyle11"/>
          <w:lang w:val="sr-Cyrl-CS"/>
        </w:rPr>
        <w:t xml:space="preserve"> избеглица и интерно расељених лица смештених на територији општине Параћин</w:t>
      </w:r>
      <w:r w:rsidR="0069539A" w:rsidRPr="003F7B4E">
        <w:rPr>
          <w:rStyle w:val="FontStyle11"/>
          <w:lang w:val="sr-Cyrl-CS"/>
        </w:rPr>
        <w:t xml:space="preserve">, </w:t>
      </w:r>
      <w:r w:rsidR="00F23F0A" w:rsidRPr="003F7B4E">
        <w:rPr>
          <w:rStyle w:val="FontStyle11"/>
          <w:lang w:val="sr-Cyrl-CS"/>
        </w:rPr>
        <w:t>образована</w:t>
      </w:r>
      <w:r w:rsidR="0069539A" w:rsidRPr="003F7B4E">
        <w:rPr>
          <w:rStyle w:val="FontStyle11"/>
          <w:lang w:val="sr-Cyrl-CS"/>
        </w:rPr>
        <w:t xml:space="preserve"> од стране председника </w:t>
      </w:r>
      <w:r w:rsidR="00AF5214" w:rsidRPr="003F7B4E">
        <w:rPr>
          <w:rStyle w:val="FontStyle11"/>
          <w:lang w:val="sr-Cyrl-CS"/>
        </w:rPr>
        <w:t>општине Параћин решењем број 02</w:t>
      </w:r>
      <w:r w:rsidR="0069539A" w:rsidRPr="003F7B4E">
        <w:rPr>
          <w:rStyle w:val="FontStyle11"/>
          <w:lang w:val="sr-Cyrl-CS"/>
        </w:rPr>
        <w:t>-</w:t>
      </w:r>
      <w:r w:rsidR="00F23F0A" w:rsidRPr="003F7B4E">
        <w:rPr>
          <w:rStyle w:val="FontStyle11"/>
          <w:lang w:val="sr-Cyrl-CS"/>
        </w:rPr>
        <w:t>216</w:t>
      </w:r>
      <w:r w:rsidR="0069539A" w:rsidRPr="003F7B4E">
        <w:rPr>
          <w:rStyle w:val="FontStyle11"/>
          <w:lang w:val="sr-Cyrl-CS"/>
        </w:rPr>
        <w:t>/20</w:t>
      </w:r>
      <w:r w:rsidR="005175E1" w:rsidRPr="003F7B4E">
        <w:rPr>
          <w:rStyle w:val="FontStyle11"/>
          <w:lang w:val="sr-Cyrl-CS"/>
        </w:rPr>
        <w:t>2</w:t>
      </w:r>
      <w:r w:rsidR="00F23F0A" w:rsidRPr="003F7B4E">
        <w:rPr>
          <w:rStyle w:val="FontStyle11"/>
          <w:lang w:val="sr-Cyrl-CS"/>
        </w:rPr>
        <w:t>2</w:t>
      </w:r>
      <w:r w:rsidR="00217DE6" w:rsidRPr="003F7B4E">
        <w:rPr>
          <w:rStyle w:val="FontStyle11"/>
          <w:lang w:val="sr-Cyrl-CS"/>
        </w:rPr>
        <w:t xml:space="preserve">-I од </w:t>
      </w:r>
      <w:r w:rsidR="00F23F0A" w:rsidRPr="003F7B4E">
        <w:rPr>
          <w:rStyle w:val="FontStyle11"/>
          <w:lang w:val="sr-Cyrl-CS"/>
        </w:rPr>
        <w:t>23</w:t>
      </w:r>
      <w:r w:rsidR="0069539A" w:rsidRPr="003F7B4E">
        <w:rPr>
          <w:rStyle w:val="FontStyle11"/>
          <w:lang w:val="sr-Cyrl-CS"/>
        </w:rPr>
        <w:t>.</w:t>
      </w:r>
      <w:r w:rsidR="00F23F0A" w:rsidRPr="003F7B4E">
        <w:rPr>
          <w:rStyle w:val="FontStyle11"/>
          <w:lang w:val="sr-Cyrl-CS"/>
        </w:rPr>
        <w:t>новембра</w:t>
      </w:r>
      <w:r w:rsidR="005175E1" w:rsidRPr="003F7B4E">
        <w:rPr>
          <w:rStyle w:val="FontStyle11"/>
          <w:lang w:val="sr-Cyrl-CS"/>
        </w:rPr>
        <w:t xml:space="preserve"> 202</w:t>
      </w:r>
      <w:r w:rsidR="00F23F0A" w:rsidRPr="003F7B4E">
        <w:rPr>
          <w:rStyle w:val="FontStyle11"/>
          <w:lang w:val="sr-Cyrl-CS"/>
        </w:rPr>
        <w:t>2</w:t>
      </w:r>
      <w:r w:rsidR="0069539A" w:rsidRPr="003F7B4E">
        <w:rPr>
          <w:rStyle w:val="FontStyle11"/>
          <w:lang w:val="sr-Cyrl-CS"/>
        </w:rPr>
        <w:t>.године</w:t>
      </w:r>
      <w:r w:rsidR="003C11B5">
        <w:rPr>
          <w:rStyle w:val="FontStyle11"/>
        </w:rPr>
        <w:t xml:space="preserve"> </w:t>
      </w:r>
      <w:r w:rsidR="003C11B5">
        <w:rPr>
          <w:rStyle w:val="FontStyle11"/>
          <w:lang w:val="sr-Cyrl-RS"/>
        </w:rPr>
        <w:t>Решења о измени решења број 02-222/2022-</w:t>
      </w:r>
      <w:r w:rsidR="003C11B5">
        <w:rPr>
          <w:rStyle w:val="FontStyle11"/>
          <w:lang w:val="sr-Latn-RS"/>
        </w:rPr>
        <w:t xml:space="preserve">I </w:t>
      </w:r>
      <w:r w:rsidR="003C11B5">
        <w:rPr>
          <w:rStyle w:val="FontStyle11"/>
          <w:lang w:val="sr-Cyrl-RS"/>
        </w:rPr>
        <w:t>од 30.новембра 2022.године</w:t>
      </w:r>
      <w:r w:rsidR="00AF5214" w:rsidRPr="003F7B4E">
        <w:rPr>
          <w:rStyle w:val="FontStyle11"/>
          <w:lang w:val="sr-Cyrl-CS"/>
        </w:rPr>
        <w:t>,</w:t>
      </w:r>
      <w:r w:rsidRPr="003F7B4E">
        <w:rPr>
          <w:rStyle w:val="FontStyle11"/>
          <w:lang w:val="sr-Cyrl-CS"/>
        </w:rPr>
        <w:t xml:space="preserve"> у општини Параћин </w:t>
      </w:r>
      <w:r w:rsidR="00804BFA" w:rsidRPr="003F7B4E">
        <w:rPr>
          <w:rStyle w:val="FontStyle11"/>
          <w:lang w:val="sr-Cyrl-CS"/>
        </w:rPr>
        <w:t>објављује</w:t>
      </w:r>
    </w:p>
    <w:p w:rsidR="00AE4636" w:rsidRPr="002E46D1" w:rsidRDefault="00AE4636">
      <w:pPr>
        <w:jc w:val="center"/>
        <w:rPr>
          <w:rStyle w:val="FontStyle11"/>
          <w:rFonts w:ascii="Arial" w:hAnsi="Arial" w:cs="Arial"/>
          <w:b/>
          <w:bCs/>
          <w:spacing w:val="60"/>
          <w:lang w:val="ru-RU"/>
        </w:rPr>
      </w:pPr>
    </w:p>
    <w:p w:rsidR="002E46D1" w:rsidRDefault="002E46D1">
      <w:pPr>
        <w:jc w:val="center"/>
        <w:rPr>
          <w:rStyle w:val="FontStyle11"/>
          <w:rFonts w:ascii="Arial" w:hAnsi="Arial" w:cs="Arial"/>
          <w:b/>
          <w:bCs/>
          <w:spacing w:val="60"/>
        </w:rPr>
      </w:pPr>
    </w:p>
    <w:p w:rsidR="002E46D1" w:rsidRDefault="002E46D1">
      <w:pPr>
        <w:jc w:val="center"/>
        <w:rPr>
          <w:rStyle w:val="FontStyle11"/>
          <w:rFonts w:ascii="Arial" w:hAnsi="Arial" w:cs="Arial"/>
          <w:b/>
          <w:bCs/>
          <w:spacing w:val="60"/>
        </w:rPr>
      </w:pPr>
    </w:p>
    <w:p w:rsidR="00B77CB8" w:rsidRPr="002E46D1" w:rsidRDefault="00BE6195">
      <w:pPr>
        <w:jc w:val="center"/>
        <w:rPr>
          <w:rStyle w:val="FontStyle11"/>
          <w:rFonts w:ascii="Arial" w:hAnsi="Arial" w:cs="Arial"/>
          <w:b/>
          <w:bCs/>
          <w:spacing w:val="60"/>
          <w:lang w:val="ru-RU"/>
        </w:rPr>
      </w:pPr>
      <w:r>
        <w:rPr>
          <w:rStyle w:val="FontStyle11"/>
          <w:rFonts w:ascii="Arial" w:hAnsi="Arial" w:cs="Arial"/>
          <w:b/>
          <w:bCs/>
          <w:spacing w:val="60"/>
          <w:lang w:val="sr-Cyrl-CS"/>
        </w:rPr>
        <w:t>ЈАВНИ ПОЗИВ</w:t>
      </w:r>
    </w:p>
    <w:p w:rsidR="00B77CB8" w:rsidRPr="002E46D1" w:rsidRDefault="00B77CB8">
      <w:pPr>
        <w:jc w:val="center"/>
        <w:rPr>
          <w:rFonts w:ascii="Times New Roman" w:hAnsi="Times New Roman"/>
          <w:b/>
          <w:bCs/>
          <w:sz w:val="22"/>
          <w:szCs w:val="22"/>
          <w:lang w:val="sr-Cyrl-CS"/>
        </w:rPr>
      </w:pPr>
      <w:r w:rsidRPr="002E46D1">
        <w:rPr>
          <w:rStyle w:val="FontStyle11"/>
          <w:b/>
          <w:lang w:val="sr-Cyrl-CS"/>
        </w:rPr>
        <w:t>з</w:t>
      </w:r>
      <w:r w:rsidRPr="002E46D1">
        <w:rPr>
          <w:rStyle w:val="FontStyle11"/>
          <w:b/>
          <w:bCs/>
          <w:lang w:val="sr-Cyrl-CS"/>
        </w:rPr>
        <w:t xml:space="preserve">а подношење </w:t>
      </w:r>
      <w:r w:rsidR="008178DF">
        <w:rPr>
          <w:rStyle w:val="FontStyle11"/>
          <w:b/>
          <w:bCs/>
          <w:lang w:val="sr-Cyrl-CS"/>
        </w:rPr>
        <w:t>пријава</w:t>
      </w:r>
      <w:r w:rsidRPr="002E46D1">
        <w:rPr>
          <w:rStyle w:val="FontStyle11"/>
          <w:b/>
          <w:bCs/>
          <w:lang w:val="sr-Cyrl-CS"/>
        </w:rPr>
        <w:t xml:space="preserve"> за доделу </w:t>
      </w:r>
      <w:r w:rsidR="0091311B" w:rsidRPr="002E46D1">
        <w:rPr>
          <w:rStyle w:val="FontStyle11"/>
          <w:b/>
          <w:bCs/>
          <w:lang w:val="ru-RU"/>
        </w:rPr>
        <w:t xml:space="preserve">помоћи </w:t>
      </w:r>
      <w:r w:rsidR="008178DF">
        <w:rPr>
          <w:rStyle w:val="FontStyle11"/>
          <w:b/>
          <w:bCs/>
          <w:lang w:val="ru-RU"/>
        </w:rPr>
        <w:t xml:space="preserve">у огревном дрвету са превозом </w:t>
      </w:r>
      <w:r w:rsidR="00483A73" w:rsidRPr="002E46D1">
        <w:rPr>
          <w:rStyle w:val="FontStyle11"/>
          <w:b/>
          <w:bCs/>
          <w:lang w:val="sr-Cyrl-CS"/>
        </w:rPr>
        <w:t>за најугроженије породице избеглица и интерно расељених лица</w:t>
      </w:r>
      <w:r w:rsidR="00BE6195">
        <w:rPr>
          <w:rStyle w:val="FontStyle11"/>
          <w:b/>
          <w:bCs/>
          <w:lang w:val="sr-Cyrl-CS"/>
        </w:rPr>
        <w:t xml:space="preserve"> смештених на територији општине Параћин</w:t>
      </w:r>
    </w:p>
    <w:p w:rsidR="002E46D1" w:rsidRDefault="002E46D1" w:rsidP="002E46D1">
      <w:pPr>
        <w:tabs>
          <w:tab w:val="left" w:pos="4605"/>
          <w:tab w:val="center" w:pos="4819"/>
        </w:tabs>
        <w:rPr>
          <w:rStyle w:val="FontStyle11"/>
          <w:rFonts w:ascii="Arial" w:hAnsi="Arial" w:cs="Arial"/>
          <w:b/>
          <w:bCs/>
        </w:rPr>
      </w:pPr>
      <w:r>
        <w:rPr>
          <w:rStyle w:val="FontStyle11"/>
          <w:rFonts w:ascii="Arial" w:hAnsi="Arial" w:cs="Arial"/>
          <w:b/>
          <w:bCs/>
          <w:lang w:val="sr-Cyrl-CS"/>
        </w:rPr>
        <w:tab/>
      </w:r>
    </w:p>
    <w:p w:rsidR="00B77CB8" w:rsidRPr="002E46D1" w:rsidRDefault="002E46D1" w:rsidP="002E46D1">
      <w:pPr>
        <w:tabs>
          <w:tab w:val="left" w:pos="4605"/>
          <w:tab w:val="center" w:pos="4819"/>
        </w:tabs>
        <w:rPr>
          <w:rFonts w:cs="Arial"/>
          <w:b/>
          <w:bCs/>
          <w:sz w:val="22"/>
          <w:szCs w:val="22"/>
          <w:lang w:val="sr-Cyrl-CS"/>
        </w:rPr>
      </w:pPr>
      <w:r>
        <w:rPr>
          <w:rStyle w:val="FontStyle11"/>
          <w:rFonts w:ascii="Arial" w:hAnsi="Arial" w:cs="Arial"/>
          <w:b/>
          <w:bCs/>
          <w:lang w:val="sr-Cyrl-CS"/>
        </w:rPr>
        <w:tab/>
      </w:r>
      <w:r w:rsidR="00B77CB8" w:rsidRPr="002E46D1">
        <w:rPr>
          <w:rStyle w:val="FontStyle11"/>
          <w:rFonts w:ascii="Arial" w:hAnsi="Arial" w:cs="Arial"/>
          <w:b/>
          <w:bCs/>
          <w:lang w:val="sr-Cyrl-CS"/>
        </w:rPr>
        <w:t>I</w:t>
      </w:r>
    </w:p>
    <w:p w:rsidR="008178DF" w:rsidRPr="008178DF" w:rsidRDefault="008178DF" w:rsidP="008178DF">
      <w:pPr>
        <w:pStyle w:val="Style1"/>
        <w:widowControl/>
        <w:spacing w:line="274" w:lineRule="exact"/>
        <w:ind w:firstLine="708"/>
        <w:rPr>
          <w:rStyle w:val="FontStyle11"/>
          <w:lang w:val="sr-Cyrl-CS"/>
        </w:rPr>
      </w:pPr>
      <w:r w:rsidRPr="002A3091">
        <w:rPr>
          <w:szCs w:val="22"/>
          <w:lang w:val="ru-RU" w:eastAsia="sr-Cyrl-CS"/>
        </w:rPr>
        <w:t xml:space="preserve">Помоћ </w:t>
      </w:r>
      <w:r>
        <w:rPr>
          <w:szCs w:val="22"/>
          <w:lang w:val="ru-RU" w:eastAsia="sr-Cyrl-CS"/>
        </w:rPr>
        <w:t xml:space="preserve"> </w:t>
      </w:r>
      <w:r w:rsidRPr="002A3091">
        <w:rPr>
          <w:szCs w:val="22"/>
          <w:lang w:val="ru-RU" w:eastAsia="sr-Cyrl-CS"/>
        </w:rPr>
        <w:t xml:space="preserve">може бити додељена </w:t>
      </w:r>
      <w:r>
        <w:rPr>
          <w:szCs w:val="22"/>
          <w:lang w:val="ru-RU" w:eastAsia="sr-Cyrl-CS"/>
        </w:rPr>
        <w:t xml:space="preserve">породицама </w:t>
      </w:r>
      <w:r w:rsidRPr="002A3091">
        <w:rPr>
          <w:szCs w:val="22"/>
          <w:lang w:val="ru-RU" w:eastAsia="sr-Cyrl-CS"/>
        </w:rPr>
        <w:t xml:space="preserve">избеглица и </w:t>
      </w:r>
      <w:r w:rsidRPr="002A3091">
        <w:rPr>
          <w:rStyle w:val="FontStyle11"/>
          <w:lang w:val="sr-Cyrl-CS"/>
        </w:rPr>
        <w:t>интерно расељени</w:t>
      </w:r>
      <w:r>
        <w:rPr>
          <w:rStyle w:val="FontStyle11"/>
          <w:lang w:val="sr-Cyrl-CS"/>
        </w:rPr>
        <w:t>х</w:t>
      </w:r>
      <w:r w:rsidRPr="002A3091">
        <w:rPr>
          <w:rStyle w:val="FontStyle11"/>
          <w:lang w:val="sr-Cyrl-CS"/>
        </w:rPr>
        <w:t xml:space="preserve"> лица док су у </w:t>
      </w:r>
      <w:r>
        <w:rPr>
          <w:rStyle w:val="FontStyle11"/>
          <w:lang w:val="sr-Cyrl-CS"/>
        </w:rPr>
        <w:t xml:space="preserve">расељеништву и члановима њиховог породичног домаћинства, а који имају боравиште на територији </w:t>
      </w:r>
      <w:r w:rsidRPr="008178DF">
        <w:rPr>
          <w:rStyle w:val="FontStyle11"/>
          <w:lang w:val="sr-Cyrl-CS"/>
        </w:rPr>
        <w:t>Општине Параћин.</w:t>
      </w:r>
    </w:p>
    <w:p w:rsidR="008178DF" w:rsidRPr="008178DF" w:rsidRDefault="008178DF" w:rsidP="008178DF">
      <w:pPr>
        <w:pStyle w:val="Style1"/>
        <w:widowControl/>
        <w:spacing w:line="274" w:lineRule="exact"/>
        <w:ind w:firstLine="708"/>
        <w:rPr>
          <w:rStyle w:val="FontStyle11"/>
          <w:lang w:val="sr-Cyrl-CS" w:eastAsia="sr-Cyrl-CS"/>
        </w:rPr>
      </w:pPr>
      <w:r w:rsidRPr="008178DF">
        <w:rPr>
          <w:rStyle w:val="FontStyle11"/>
          <w:lang w:val="sr-Cyrl-CS" w:eastAsia="sr-Cyrl-CS"/>
        </w:rPr>
        <w:t xml:space="preserve">Подносилац пријаве на јавни позив за доделу Помоћи (у даљем тексту: Подносилац пријаве) и чланови његовог породичног домаћинства треба да испуне поред услова под тачком 1. овог члана који је обавезан за подносиоца пријаве и један од следећих услова и то: </w:t>
      </w:r>
    </w:p>
    <w:p w:rsidR="008178DF" w:rsidRPr="003E4735" w:rsidRDefault="008178DF" w:rsidP="008178DF">
      <w:pPr>
        <w:pStyle w:val="Style5"/>
        <w:widowControl/>
        <w:tabs>
          <w:tab w:val="left" w:pos="284"/>
        </w:tabs>
        <w:spacing w:line="274" w:lineRule="exact"/>
        <w:ind w:left="284" w:hanging="284"/>
        <w:rPr>
          <w:rStyle w:val="FontStyle11"/>
          <w:lang w:val="ru-RU"/>
        </w:rPr>
      </w:pPr>
      <w:r w:rsidRPr="008178DF">
        <w:rPr>
          <w:rStyle w:val="FontStyle11"/>
          <w:lang w:val="sr-Cyrl-CS" w:eastAsia="sr-Cyrl-CS"/>
        </w:rPr>
        <w:t>1. да имају избеглички статус</w:t>
      </w:r>
      <w:r w:rsidRPr="008178DF">
        <w:rPr>
          <w:rStyle w:val="FontStyle11"/>
          <w:lang w:val="ru-RU" w:eastAsia="sr-Cyrl-CS"/>
        </w:rPr>
        <w:t xml:space="preserve">, односно да су евидентирани као интерно расељена лица, </w:t>
      </w:r>
      <w:r w:rsidRPr="008178DF">
        <w:rPr>
          <w:rStyle w:val="FontStyle11"/>
          <w:lang w:val="sr-Cyrl-CS" w:eastAsia="sr-Cyrl-CS"/>
        </w:rPr>
        <w:t>са боравиштем у општини Параћин</w:t>
      </w:r>
      <w:r w:rsidRPr="009B5DFE">
        <w:rPr>
          <w:rStyle w:val="FontStyle11"/>
          <w:lang w:val="sr-Cyrl-CS" w:eastAsia="sr-Cyrl-CS"/>
        </w:rPr>
        <w:t>;</w:t>
      </w:r>
    </w:p>
    <w:p w:rsidR="008178DF" w:rsidRPr="00A40CAD" w:rsidRDefault="008178DF" w:rsidP="008178DF">
      <w:pPr>
        <w:pStyle w:val="Style3"/>
        <w:widowControl/>
        <w:spacing w:line="240" w:lineRule="exact"/>
        <w:ind w:left="284" w:hanging="284"/>
        <w:jc w:val="both"/>
        <w:rPr>
          <w:rStyle w:val="FontStyle11"/>
          <w:b/>
          <w:color w:val="FF0000"/>
          <w:szCs w:val="20"/>
          <w:u w:val="single"/>
          <w:lang w:val="ru-RU"/>
        </w:rPr>
      </w:pPr>
      <w:r>
        <w:rPr>
          <w:rStyle w:val="FontStyle11"/>
          <w:lang w:val="sr-Cyrl-CS" w:eastAsia="sr-Cyrl-CS"/>
        </w:rPr>
        <w:t xml:space="preserve">2. да су укупни приходи породице мањи </w:t>
      </w:r>
      <w:r>
        <w:rPr>
          <w:szCs w:val="20"/>
          <w:lang w:val="ru-RU"/>
        </w:rPr>
        <w:t xml:space="preserve">или </w:t>
      </w:r>
      <w:r w:rsidRPr="00862C2B">
        <w:rPr>
          <w:szCs w:val="20"/>
          <w:lang w:val="ru-RU"/>
        </w:rPr>
        <w:t>до 50% просечне нето зараде на нивоу Републике Србије</w:t>
      </w:r>
      <w:r>
        <w:rPr>
          <w:szCs w:val="20"/>
          <w:lang w:val="ru-RU"/>
        </w:rPr>
        <w:t xml:space="preserve"> по члану породичног домаћинства, за месец који претходи месецу објављивања јавног позива</w:t>
      </w:r>
      <w:r w:rsidRPr="003C11B5">
        <w:rPr>
          <w:szCs w:val="20"/>
          <w:lang w:val="ru-RU"/>
        </w:rPr>
        <w:t xml:space="preserve">, </w:t>
      </w:r>
      <w:r w:rsidRPr="00290E72">
        <w:rPr>
          <w:b/>
          <w:szCs w:val="20"/>
          <w:lang w:val="ru-RU"/>
        </w:rPr>
        <w:t xml:space="preserve">тј. до </w:t>
      </w:r>
      <w:r w:rsidR="00950C86" w:rsidRPr="00290E72">
        <w:rPr>
          <w:b/>
          <w:szCs w:val="20"/>
        </w:rPr>
        <w:t>37.490,5</w:t>
      </w:r>
      <w:r w:rsidRPr="00290E72">
        <w:rPr>
          <w:b/>
          <w:szCs w:val="20"/>
          <w:lang w:val="ru-RU"/>
        </w:rPr>
        <w:t xml:space="preserve"> динара</w:t>
      </w:r>
      <w:r w:rsidRPr="003C11B5">
        <w:rPr>
          <w:szCs w:val="20"/>
          <w:lang w:val="ru-RU"/>
        </w:rPr>
        <w:t>;</w:t>
      </w:r>
      <w:r>
        <w:rPr>
          <w:szCs w:val="20"/>
          <w:lang w:val="ru-RU"/>
        </w:rPr>
        <w:t xml:space="preserve"> </w:t>
      </w:r>
    </w:p>
    <w:p w:rsidR="008178DF" w:rsidRPr="00CA147C" w:rsidRDefault="008178DF" w:rsidP="008178DF">
      <w:pPr>
        <w:pStyle w:val="Style3"/>
        <w:widowControl/>
        <w:spacing w:line="240" w:lineRule="exact"/>
        <w:ind w:left="284" w:hanging="284"/>
        <w:jc w:val="both"/>
        <w:rPr>
          <w:rStyle w:val="FontStyle11"/>
          <w:szCs w:val="20"/>
          <w:lang w:val="ru-RU"/>
        </w:rPr>
      </w:pPr>
      <w:r>
        <w:rPr>
          <w:rStyle w:val="FontStyle11"/>
          <w:lang w:val="ru-RU" w:eastAsia="sr-Cyrl-CS"/>
        </w:rPr>
        <w:t>3. једнородитељска домаћинства са децом до навршених 18 година</w:t>
      </w:r>
      <w:r w:rsidRPr="00CA147C">
        <w:rPr>
          <w:szCs w:val="20"/>
          <w:lang w:val="ru-RU"/>
        </w:rPr>
        <w:t xml:space="preserve"> </w:t>
      </w:r>
      <w:r>
        <w:rPr>
          <w:szCs w:val="20"/>
          <w:lang w:val="ru-RU"/>
        </w:rPr>
        <w:t xml:space="preserve">живота, или </w:t>
      </w:r>
      <w:r>
        <w:rPr>
          <w:szCs w:val="20"/>
        </w:rPr>
        <w:t>децом на редовном школовању</w:t>
      </w:r>
      <w:r>
        <w:rPr>
          <w:szCs w:val="20"/>
          <w:lang w:val="ru-RU"/>
        </w:rPr>
        <w:t xml:space="preserve"> </w:t>
      </w:r>
      <w:r>
        <w:rPr>
          <w:lang w:val="ru-RU"/>
        </w:rPr>
        <w:t xml:space="preserve">до навршених 26 година живота;                                                                     </w:t>
      </w:r>
    </w:p>
    <w:p w:rsidR="008178DF" w:rsidRDefault="008178DF" w:rsidP="008178DF">
      <w:pPr>
        <w:pStyle w:val="Style5"/>
        <w:widowControl/>
        <w:spacing w:line="274" w:lineRule="exact"/>
        <w:ind w:left="284" w:hanging="284"/>
        <w:rPr>
          <w:rStyle w:val="FontStyle11"/>
          <w:lang w:val="ru-RU"/>
        </w:rPr>
      </w:pPr>
      <w:r>
        <w:rPr>
          <w:rStyle w:val="FontStyle11"/>
        </w:rPr>
        <w:t xml:space="preserve">4. трочлано и </w:t>
      </w:r>
      <w:r>
        <w:rPr>
          <w:rStyle w:val="FontStyle11"/>
          <w:lang w:val="ru-RU"/>
        </w:rPr>
        <w:t xml:space="preserve">вишечлано породично домаћинство са децом до наврешних 18 година живота; </w:t>
      </w:r>
    </w:p>
    <w:p w:rsidR="008178DF" w:rsidRDefault="008178DF" w:rsidP="008178DF">
      <w:pPr>
        <w:pStyle w:val="Style5"/>
        <w:widowControl/>
        <w:spacing w:line="274" w:lineRule="exact"/>
        <w:ind w:firstLine="0"/>
        <w:rPr>
          <w:rStyle w:val="FontStyle11"/>
          <w:lang w:val="ru-RU"/>
        </w:rPr>
      </w:pPr>
      <w:r>
        <w:rPr>
          <w:szCs w:val="20"/>
          <w:lang w:val="ru-RU"/>
        </w:rPr>
        <w:t xml:space="preserve">5. </w:t>
      </w:r>
      <w:r>
        <w:rPr>
          <w:szCs w:val="20"/>
        </w:rPr>
        <w:t xml:space="preserve"> </w:t>
      </w:r>
      <w:r>
        <w:rPr>
          <w:szCs w:val="20"/>
          <w:lang w:val="ru-RU"/>
        </w:rPr>
        <w:t>породице са трудницама или дететом/децом до навршених пет (5) година живота;</w:t>
      </w:r>
    </w:p>
    <w:p w:rsidR="008178DF" w:rsidRDefault="008178DF" w:rsidP="008178DF">
      <w:pPr>
        <w:pStyle w:val="Style5"/>
        <w:widowControl/>
        <w:spacing w:line="274" w:lineRule="exact"/>
        <w:ind w:left="284" w:hanging="284"/>
        <w:rPr>
          <w:rStyle w:val="FontStyle11"/>
          <w:lang w:val="ru-RU"/>
        </w:rPr>
      </w:pPr>
      <w:r>
        <w:rPr>
          <w:rStyle w:val="FontStyle11"/>
          <w:lang w:val="ru-RU"/>
        </w:rPr>
        <w:t>6.</w:t>
      </w:r>
      <w:r>
        <w:rPr>
          <w:rStyle w:val="FontStyle11"/>
        </w:rPr>
        <w:t xml:space="preserve"> </w:t>
      </w:r>
      <w:r>
        <w:rPr>
          <w:rStyle w:val="FontStyle11"/>
          <w:lang w:val="ru-RU"/>
        </w:rPr>
        <w:t>домаћинства инвалидских пензионера (са утврђених 50% и више процената инвалидитета);</w:t>
      </w:r>
    </w:p>
    <w:p w:rsidR="008178DF" w:rsidRPr="006E5E31" w:rsidRDefault="008178DF" w:rsidP="008178DF">
      <w:pPr>
        <w:pStyle w:val="Style5"/>
        <w:widowControl/>
        <w:spacing w:line="274" w:lineRule="exact"/>
        <w:ind w:left="284" w:hanging="284"/>
        <w:rPr>
          <w:rStyle w:val="FontStyle11"/>
          <w:lang w:val="ru-RU"/>
        </w:rPr>
      </w:pPr>
      <w:r>
        <w:rPr>
          <w:rStyle w:val="FontStyle11"/>
          <w:lang w:val="ru-RU"/>
        </w:rPr>
        <w:t xml:space="preserve">7. породична домаћинства са чланом породице са тешким обољењем и то: (малигна обољења, бронхијална и срчана астма, тешка опструкција обољења плућа, активна туберкулоза, инфаркт срца, декомпензована срчана обољења, трансплантација срца, церебрално васкуларни исулт, епилепсија, теже душевне болести, прогресивно нервно мишићне болести, парезе и парализе, хемофилија, инсулин зависни дијабетес, хроничне бубрежне инсуфицијенције на дијализама, системске аутоимуне болести, остеомелитиси, ХИВ инфекције и друга тешка обољења,  </w:t>
      </w:r>
      <w:r w:rsidRPr="006E5E31">
        <w:rPr>
          <w:rStyle w:val="FontStyle11"/>
          <w:lang w:val="ru-RU"/>
        </w:rPr>
        <w:t>лиц</w:t>
      </w:r>
      <w:r>
        <w:rPr>
          <w:rStyle w:val="FontStyle11"/>
          <w:lang w:val="ru-RU"/>
        </w:rPr>
        <w:t>а</w:t>
      </w:r>
      <w:r w:rsidRPr="006E5E31">
        <w:rPr>
          <w:rStyle w:val="FontStyle11"/>
          <w:lang w:val="ru-RU"/>
        </w:rPr>
        <w:t xml:space="preserve"> ометен</w:t>
      </w:r>
      <w:r>
        <w:rPr>
          <w:rStyle w:val="FontStyle11"/>
          <w:lang w:val="ru-RU"/>
        </w:rPr>
        <w:t>а</w:t>
      </w:r>
      <w:r w:rsidRPr="006E5E31">
        <w:rPr>
          <w:rStyle w:val="FontStyle11"/>
          <w:lang w:val="ru-RU"/>
        </w:rPr>
        <w:t xml:space="preserve"> у  развоју итд.</w:t>
      </w:r>
      <w:r>
        <w:rPr>
          <w:rStyle w:val="FontStyle11"/>
          <w:lang w:val="ru-RU"/>
        </w:rPr>
        <w:t>), за породично домаћинство са тешко оболелим чланом материјални</w:t>
      </w:r>
      <w:r w:rsidRPr="00A55F22">
        <w:rPr>
          <w:rStyle w:val="FontStyle11"/>
          <w:lang w:val="ru-RU"/>
        </w:rPr>
        <w:t xml:space="preserve"> </w:t>
      </w:r>
      <w:r w:rsidRPr="00F64C94">
        <w:rPr>
          <w:rStyle w:val="FontStyle11"/>
          <w:lang w:val="ru-RU"/>
        </w:rPr>
        <w:t xml:space="preserve">услов </w:t>
      </w:r>
      <w:r>
        <w:rPr>
          <w:rStyle w:val="FontStyle11"/>
          <w:lang w:val="ru-RU"/>
        </w:rPr>
        <w:t xml:space="preserve">из тачке 2. став 1. овог члана, </w:t>
      </w:r>
      <w:r w:rsidRPr="00F64C94">
        <w:rPr>
          <w:rStyle w:val="FontStyle11"/>
          <w:lang w:val="ru-RU"/>
        </w:rPr>
        <w:t>није елиминаторан</w:t>
      </w:r>
      <w:r>
        <w:rPr>
          <w:rStyle w:val="FontStyle11"/>
          <w:lang w:val="ru-RU"/>
        </w:rPr>
        <w:t>;</w:t>
      </w:r>
    </w:p>
    <w:p w:rsidR="008178DF" w:rsidRPr="00AD211F" w:rsidRDefault="008178DF" w:rsidP="008178DF">
      <w:pPr>
        <w:pStyle w:val="Style5"/>
        <w:widowControl/>
        <w:spacing w:line="274" w:lineRule="exact"/>
        <w:ind w:firstLine="0"/>
        <w:rPr>
          <w:rStyle w:val="FontStyle11"/>
          <w:lang w:val="ru-RU"/>
        </w:rPr>
      </w:pPr>
      <w:r>
        <w:rPr>
          <w:rStyle w:val="FontStyle11"/>
          <w:lang w:val="ru-RU"/>
        </w:rPr>
        <w:t>8. вишегенерацијско породично домаћинство;</w:t>
      </w:r>
    </w:p>
    <w:p w:rsidR="008178DF" w:rsidRDefault="008178DF" w:rsidP="008178DF">
      <w:pPr>
        <w:pStyle w:val="Style5"/>
        <w:widowControl/>
        <w:spacing w:line="274" w:lineRule="exact"/>
        <w:ind w:firstLine="0"/>
        <w:rPr>
          <w:rStyle w:val="FontStyle11"/>
          <w:lang w:val="ru-RU"/>
        </w:rPr>
      </w:pPr>
      <w:r>
        <w:rPr>
          <w:rStyle w:val="FontStyle11"/>
          <w:lang w:val="sr-Cyrl-CS"/>
        </w:rPr>
        <w:t>9. лица (деца) смештена у хранитељским породицама;</w:t>
      </w:r>
    </w:p>
    <w:p w:rsidR="008178DF" w:rsidRDefault="008178DF" w:rsidP="008178DF">
      <w:pPr>
        <w:pStyle w:val="Style5"/>
        <w:widowControl/>
        <w:spacing w:line="274" w:lineRule="exact"/>
        <w:ind w:hanging="142"/>
        <w:rPr>
          <w:rStyle w:val="FontStyle11"/>
          <w:lang w:val="ru-RU"/>
        </w:rPr>
      </w:pPr>
      <w:r>
        <w:rPr>
          <w:rStyle w:val="FontStyle11"/>
          <w:lang w:val="ru-RU"/>
        </w:rPr>
        <w:t>10. домаћинство стар</w:t>
      </w:r>
      <w:r w:rsidRPr="00A55F22">
        <w:rPr>
          <w:rStyle w:val="FontStyle11"/>
          <w:lang w:val="ru-RU"/>
        </w:rPr>
        <w:t>и</w:t>
      </w:r>
      <w:r>
        <w:rPr>
          <w:rStyle w:val="FontStyle11"/>
          <w:lang w:val="ru-RU"/>
        </w:rPr>
        <w:t>ји</w:t>
      </w:r>
      <w:r w:rsidRPr="00A55F22">
        <w:rPr>
          <w:rStyle w:val="FontStyle11"/>
          <w:lang w:val="ru-RU"/>
        </w:rPr>
        <w:t>х</w:t>
      </w:r>
      <w:r>
        <w:rPr>
          <w:rStyle w:val="FontStyle11"/>
          <w:lang w:val="ru-RU"/>
        </w:rPr>
        <w:t xml:space="preserve"> лица (жене преко 60  и мушкарци преко 65 година  живота);</w:t>
      </w:r>
    </w:p>
    <w:p w:rsidR="008178DF" w:rsidRDefault="008178DF" w:rsidP="008178DF">
      <w:pPr>
        <w:pStyle w:val="Style5"/>
        <w:widowControl/>
        <w:spacing w:line="274" w:lineRule="exact"/>
        <w:ind w:hanging="142"/>
        <w:rPr>
          <w:ins w:id="0" w:author="Ruzica Brkic" w:date="2022-11-29T10:41:00Z"/>
          <w:rStyle w:val="FontStyle11"/>
          <w:lang w:val="ru-RU"/>
        </w:rPr>
      </w:pPr>
      <w:r>
        <w:rPr>
          <w:rStyle w:val="FontStyle11"/>
          <w:lang w:val="ru-RU"/>
        </w:rPr>
        <w:t xml:space="preserve">11. једночлана породична домаћинства са лицем преко </w:t>
      </w:r>
      <w:r>
        <w:rPr>
          <w:rStyle w:val="FontStyle11"/>
        </w:rPr>
        <w:t>6</w:t>
      </w:r>
      <w:r>
        <w:rPr>
          <w:rStyle w:val="FontStyle11"/>
          <w:lang w:val="ru-RU"/>
        </w:rPr>
        <w:t>0 година живота и</w:t>
      </w:r>
    </w:p>
    <w:p w:rsidR="008178DF" w:rsidRDefault="008178DF" w:rsidP="008178DF">
      <w:pPr>
        <w:pStyle w:val="Style5"/>
        <w:widowControl/>
        <w:spacing w:line="274" w:lineRule="exact"/>
        <w:ind w:hanging="142"/>
        <w:rPr>
          <w:rStyle w:val="FontStyle11"/>
          <w:lang w:val="ru-RU"/>
        </w:rPr>
      </w:pPr>
      <w:r>
        <w:rPr>
          <w:rStyle w:val="FontStyle11"/>
          <w:lang w:val="ru-RU"/>
        </w:rPr>
        <w:t>12. породице у којима је пријављено насиље у породици.</w:t>
      </w:r>
    </w:p>
    <w:p w:rsidR="000F4A73" w:rsidRPr="00BE6195" w:rsidRDefault="000F4A73">
      <w:pPr>
        <w:jc w:val="center"/>
        <w:rPr>
          <w:rStyle w:val="FontStyle11"/>
          <w:rFonts w:ascii="Arial" w:hAnsi="Arial" w:cs="Arial"/>
          <w:b/>
          <w:bCs/>
        </w:rPr>
      </w:pPr>
    </w:p>
    <w:p w:rsidR="00B77CB8" w:rsidRPr="002E46D1" w:rsidRDefault="00B77CB8" w:rsidP="00081D01">
      <w:pPr>
        <w:jc w:val="center"/>
        <w:rPr>
          <w:rFonts w:cs="Arial"/>
          <w:b/>
          <w:bCs/>
          <w:sz w:val="22"/>
          <w:szCs w:val="22"/>
          <w:lang w:val="ru-RU"/>
        </w:rPr>
      </w:pPr>
      <w:r w:rsidRPr="002E46D1">
        <w:rPr>
          <w:rStyle w:val="FontStyle11"/>
          <w:rFonts w:ascii="Arial" w:hAnsi="Arial" w:cs="Arial"/>
          <w:b/>
          <w:bCs/>
          <w:lang w:val="sr-Cyrl-CS"/>
        </w:rPr>
        <w:t>II</w:t>
      </w:r>
    </w:p>
    <w:p w:rsidR="0067585E" w:rsidRDefault="0067585E" w:rsidP="0067585E">
      <w:pPr>
        <w:pStyle w:val="BodyTextIndent"/>
        <w:tabs>
          <w:tab w:val="left" w:pos="0"/>
        </w:tabs>
        <w:ind w:left="0" w:firstLine="720"/>
        <w:rPr>
          <w:rStyle w:val="FontStyle11"/>
        </w:rPr>
      </w:pPr>
      <w:proofErr w:type="spellStart"/>
      <w:r>
        <w:rPr>
          <w:rStyle w:val="FontStyle11"/>
        </w:rPr>
        <w:t>Поступак</w:t>
      </w:r>
      <w:proofErr w:type="spellEnd"/>
      <w:r>
        <w:rPr>
          <w:rStyle w:val="FontStyle11"/>
        </w:rPr>
        <w:t xml:space="preserve"> </w:t>
      </w:r>
      <w:proofErr w:type="spellStart"/>
      <w:r>
        <w:rPr>
          <w:rStyle w:val="FontStyle11"/>
        </w:rPr>
        <w:t>за</w:t>
      </w:r>
      <w:proofErr w:type="spellEnd"/>
      <w:r>
        <w:rPr>
          <w:rStyle w:val="FontStyle11"/>
        </w:rPr>
        <w:t xml:space="preserve"> </w:t>
      </w:r>
      <w:proofErr w:type="spellStart"/>
      <w:r>
        <w:rPr>
          <w:rStyle w:val="FontStyle11"/>
        </w:rPr>
        <w:t>доделу</w:t>
      </w:r>
      <w:proofErr w:type="spellEnd"/>
      <w:r>
        <w:rPr>
          <w:rStyle w:val="FontStyle11"/>
        </w:rPr>
        <w:t xml:space="preserve"> </w:t>
      </w:r>
      <w:proofErr w:type="spellStart"/>
      <w:r w:rsidRPr="00D32CFA">
        <w:rPr>
          <w:rStyle w:val="FontStyle11"/>
        </w:rPr>
        <w:t>Помоћи</w:t>
      </w:r>
      <w:proofErr w:type="spellEnd"/>
      <w:r>
        <w:rPr>
          <w:rStyle w:val="FontStyle11"/>
        </w:rPr>
        <w:t xml:space="preserve"> </w:t>
      </w:r>
      <w:proofErr w:type="spellStart"/>
      <w:r>
        <w:rPr>
          <w:rStyle w:val="FontStyle11"/>
        </w:rPr>
        <w:t>спроводи</w:t>
      </w:r>
      <w:proofErr w:type="spellEnd"/>
      <w:r>
        <w:rPr>
          <w:rStyle w:val="FontStyle11"/>
        </w:rPr>
        <w:t xml:space="preserve"> </w:t>
      </w:r>
      <w:proofErr w:type="spellStart"/>
      <w:r>
        <w:rPr>
          <w:rStyle w:val="FontStyle11"/>
        </w:rPr>
        <w:t>Комисија</w:t>
      </w:r>
      <w:proofErr w:type="spellEnd"/>
      <w:r>
        <w:rPr>
          <w:rStyle w:val="FontStyle11"/>
        </w:rPr>
        <w:t xml:space="preserve"> </w:t>
      </w:r>
      <w:proofErr w:type="spellStart"/>
      <w:r>
        <w:rPr>
          <w:rStyle w:val="FontStyle11"/>
        </w:rPr>
        <w:t>за</w:t>
      </w:r>
      <w:proofErr w:type="spellEnd"/>
      <w:r>
        <w:rPr>
          <w:rStyle w:val="FontStyle11"/>
        </w:rPr>
        <w:t xml:space="preserve"> </w:t>
      </w:r>
      <w:proofErr w:type="spellStart"/>
      <w:r>
        <w:rPr>
          <w:rStyle w:val="FontStyle11"/>
        </w:rPr>
        <w:t>избор</w:t>
      </w:r>
      <w:proofErr w:type="spellEnd"/>
      <w:r>
        <w:rPr>
          <w:rStyle w:val="FontStyle11"/>
        </w:rPr>
        <w:t xml:space="preserve"> </w:t>
      </w:r>
      <w:proofErr w:type="spellStart"/>
      <w:r>
        <w:rPr>
          <w:rStyle w:val="FontStyle11"/>
        </w:rPr>
        <w:t>корисника</w:t>
      </w:r>
      <w:proofErr w:type="spellEnd"/>
      <w:r w:rsidRPr="00350277">
        <w:rPr>
          <w:rStyle w:val="FontStyle11"/>
        </w:rPr>
        <w:t xml:space="preserve"> </w:t>
      </w:r>
      <w:proofErr w:type="spellStart"/>
      <w:r>
        <w:rPr>
          <w:rStyle w:val="FontStyle11"/>
        </w:rPr>
        <w:t>на</w:t>
      </w:r>
      <w:proofErr w:type="spellEnd"/>
      <w:r>
        <w:rPr>
          <w:rStyle w:val="FontStyle11"/>
        </w:rPr>
        <w:t xml:space="preserve"> </w:t>
      </w:r>
      <w:proofErr w:type="spellStart"/>
      <w:r>
        <w:rPr>
          <w:rStyle w:val="FontStyle11"/>
        </w:rPr>
        <w:t>основу</w:t>
      </w:r>
      <w:proofErr w:type="spellEnd"/>
      <w:r>
        <w:rPr>
          <w:rStyle w:val="FontStyle11"/>
        </w:rPr>
        <w:t xml:space="preserve"> </w:t>
      </w:r>
      <w:proofErr w:type="spellStart"/>
      <w:r>
        <w:rPr>
          <w:rStyle w:val="FontStyle11"/>
        </w:rPr>
        <w:t>поднете</w:t>
      </w:r>
      <w:proofErr w:type="spellEnd"/>
      <w:r>
        <w:rPr>
          <w:rStyle w:val="FontStyle11"/>
        </w:rPr>
        <w:t xml:space="preserve"> </w:t>
      </w:r>
      <w:proofErr w:type="spellStart"/>
      <w:r>
        <w:rPr>
          <w:rStyle w:val="FontStyle11"/>
        </w:rPr>
        <w:t>пријаве</w:t>
      </w:r>
      <w:proofErr w:type="spellEnd"/>
      <w:r>
        <w:rPr>
          <w:rStyle w:val="FontStyle11"/>
        </w:rPr>
        <w:t xml:space="preserve"> и </w:t>
      </w:r>
      <w:proofErr w:type="spellStart"/>
      <w:r>
        <w:rPr>
          <w:rStyle w:val="FontStyle11"/>
        </w:rPr>
        <w:t>приложене</w:t>
      </w:r>
      <w:proofErr w:type="spellEnd"/>
      <w:r>
        <w:rPr>
          <w:rStyle w:val="FontStyle11"/>
        </w:rPr>
        <w:t xml:space="preserve"> </w:t>
      </w:r>
      <w:proofErr w:type="spellStart"/>
      <w:r>
        <w:rPr>
          <w:rStyle w:val="FontStyle11"/>
        </w:rPr>
        <w:t>документације</w:t>
      </w:r>
      <w:proofErr w:type="spellEnd"/>
      <w:r>
        <w:rPr>
          <w:rStyle w:val="FontStyle11"/>
        </w:rPr>
        <w:t>.</w:t>
      </w:r>
    </w:p>
    <w:p w:rsidR="002F31EA" w:rsidRDefault="00B77CB8" w:rsidP="002F31EA">
      <w:pPr>
        <w:tabs>
          <w:tab w:val="left" w:pos="709"/>
        </w:tabs>
        <w:jc w:val="center"/>
        <w:rPr>
          <w:rStyle w:val="FontStyle11"/>
          <w:rFonts w:ascii="Arial" w:hAnsi="Arial" w:cs="Arial"/>
          <w:b/>
          <w:bCs/>
          <w:lang w:val="sr-Cyrl-CS"/>
        </w:rPr>
      </w:pPr>
      <w:r w:rsidRPr="002E46D1">
        <w:rPr>
          <w:rStyle w:val="FontStyle11"/>
          <w:rFonts w:ascii="Arial" w:hAnsi="Arial" w:cs="Arial"/>
          <w:b/>
          <w:bCs/>
        </w:rPr>
        <w:t>I</w:t>
      </w:r>
      <w:r w:rsidR="0067585E">
        <w:rPr>
          <w:rStyle w:val="FontStyle11"/>
          <w:rFonts w:ascii="Arial" w:hAnsi="Arial" w:cs="Arial"/>
          <w:b/>
          <w:bCs/>
        </w:rPr>
        <w:t>II</w:t>
      </w:r>
    </w:p>
    <w:p w:rsidR="0067585E" w:rsidRDefault="0067585E" w:rsidP="0067585E">
      <w:pPr>
        <w:pStyle w:val="Style5"/>
        <w:widowControl/>
        <w:ind w:firstLine="706"/>
        <w:rPr>
          <w:rStyle w:val="FontStyle11"/>
          <w:lang w:val="sr-Cyrl-CS" w:eastAsia="sr-Cyrl-CS"/>
        </w:rPr>
      </w:pPr>
      <w:r>
        <w:rPr>
          <w:rStyle w:val="FontStyle11"/>
          <w:lang w:val="sr-Cyrl-CS" w:eastAsia="sr-Cyrl-CS"/>
        </w:rPr>
        <w:t xml:space="preserve">Уз пријаву за доделу помоћи, која се подноси у </w:t>
      </w:r>
      <w:r w:rsidRPr="009B5DFE">
        <w:rPr>
          <w:rStyle w:val="FontStyle11"/>
          <w:lang w:val="sr-Cyrl-CS" w:eastAsia="sr-Cyrl-CS"/>
        </w:rPr>
        <w:t xml:space="preserve">општини </w:t>
      </w:r>
      <w:r w:rsidRPr="0067585E">
        <w:rPr>
          <w:rStyle w:val="FontStyle11"/>
          <w:lang w:val="sr-Cyrl-CS" w:eastAsia="sr-Cyrl-CS"/>
        </w:rPr>
        <w:t>Параћин</w:t>
      </w:r>
      <w:r w:rsidRPr="009B5DFE">
        <w:rPr>
          <w:rStyle w:val="FontStyle11"/>
          <w:lang w:val="sr-Cyrl-CS" w:eastAsia="sr-Cyrl-CS"/>
        </w:rPr>
        <w:t>,</w:t>
      </w:r>
      <w:r>
        <w:rPr>
          <w:rStyle w:val="FontStyle11"/>
          <w:lang w:val="sr-Cyrl-CS" w:eastAsia="sr-Cyrl-CS"/>
        </w:rPr>
        <w:t xml:space="preserve"> подносилац пријаве доставља и следеће доказе:</w:t>
      </w:r>
    </w:p>
    <w:p w:rsidR="0067585E" w:rsidRDefault="0067585E" w:rsidP="0067585E">
      <w:pPr>
        <w:pStyle w:val="Style4"/>
        <w:widowControl/>
        <w:spacing w:line="278" w:lineRule="exact"/>
        <w:ind w:left="284"/>
        <w:jc w:val="both"/>
        <w:rPr>
          <w:rStyle w:val="FontStyle11"/>
          <w:lang w:val="sr-Cyrl-CS"/>
        </w:rPr>
      </w:pPr>
      <w:r>
        <w:rPr>
          <w:rStyle w:val="FontStyle11"/>
          <w:lang w:val="sr-Cyrl-CS"/>
        </w:rPr>
        <w:t>1. фотокопије избегличких/расељеничких легитимација, као и фотокопије личних карата Републике Србије (очитане уколико су у питању личне карте са чипом односи се само на интерно расељена лица);</w:t>
      </w:r>
    </w:p>
    <w:p w:rsidR="0067585E" w:rsidRDefault="0067585E" w:rsidP="0067585E">
      <w:pPr>
        <w:pStyle w:val="Style4"/>
        <w:widowControl/>
        <w:spacing w:line="278" w:lineRule="exact"/>
        <w:ind w:left="284"/>
        <w:jc w:val="both"/>
        <w:rPr>
          <w:rStyle w:val="FontStyle11"/>
          <w:lang w:val="sr-Cyrl-CS"/>
        </w:rPr>
      </w:pPr>
      <w:r>
        <w:rPr>
          <w:rStyle w:val="FontStyle11"/>
          <w:lang w:val="sr-Cyrl-CS"/>
        </w:rPr>
        <w:lastRenderedPageBreak/>
        <w:t>2. доказ о приходима и т</w:t>
      </w:r>
      <w:r w:rsidRPr="00296007">
        <w:rPr>
          <w:rStyle w:val="FontStyle11"/>
          <w:lang w:val="sr-Cyrl-CS"/>
        </w:rPr>
        <w:t xml:space="preserve">о: </w:t>
      </w:r>
      <w:r>
        <w:rPr>
          <w:rStyle w:val="FontStyle11"/>
          <w:lang w:val="sr-Cyrl-CS"/>
        </w:rPr>
        <w:t>висина нето зараде, уверење из НСЗ да је лице незапослено, чек од пензије, оверена лична изјава да лице остварује или не остварује приходе и сл...;</w:t>
      </w:r>
    </w:p>
    <w:p w:rsidR="0067585E" w:rsidRDefault="0067585E" w:rsidP="0067585E">
      <w:pPr>
        <w:pStyle w:val="Style4"/>
        <w:widowControl/>
        <w:spacing w:line="278" w:lineRule="exact"/>
        <w:ind w:left="284"/>
        <w:jc w:val="both"/>
        <w:rPr>
          <w:rStyle w:val="FontStyle11"/>
          <w:lang w:val="sr-Cyrl-CS"/>
        </w:rPr>
      </w:pPr>
      <w:r>
        <w:rPr>
          <w:rStyle w:val="FontStyle11"/>
          <w:lang w:val="sr-Cyrl-CS"/>
        </w:rPr>
        <w:t>3. медицинска документација не старија од годину дана;</w:t>
      </w:r>
    </w:p>
    <w:p w:rsidR="0067585E" w:rsidRDefault="0067585E" w:rsidP="0067585E">
      <w:pPr>
        <w:pStyle w:val="Style4"/>
        <w:widowControl/>
        <w:spacing w:line="278" w:lineRule="exact"/>
        <w:ind w:left="284"/>
        <w:jc w:val="both"/>
        <w:rPr>
          <w:rStyle w:val="FontStyle11"/>
          <w:lang w:val="sr-Cyrl-CS" w:eastAsia="sr-Cyrl-CS"/>
        </w:rPr>
      </w:pPr>
      <w:r>
        <w:rPr>
          <w:rStyle w:val="FontStyle11"/>
          <w:lang w:val="sr-Cyrl-CS" w:eastAsia="sr-Cyrl-CS"/>
        </w:rPr>
        <w:t xml:space="preserve">4. решење надлежног органа за </w:t>
      </w:r>
      <w:r>
        <w:rPr>
          <w:rStyle w:val="FontStyle11"/>
          <w:lang w:val="sr-Cyrl-CS"/>
        </w:rPr>
        <w:t>лица (децу/одрасле) смештену у хранитељским породицама;</w:t>
      </w:r>
    </w:p>
    <w:p w:rsidR="0067585E" w:rsidRDefault="0067585E" w:rsidP="0067585E">
      <w:pPr>
        <w:pStyle w:val="Style4"/>
        <w:widowControl/>
        <w:spacing w:line="278" w:lineRule="exact"/>
        <w:ind w:left="284"/>
        <w:jc w:val="both"/>
        <w:rPr>
          <w:rStyle w:val="FontStyle11"/>
          <w:lang w:val="sr-Cyrl-CS" w:eastAsia="sr-Cyrl-CS"/>
        </w:rPr>
      </w:pPr>
      <w:r>
        <w:rPr>
          <w:rStyle w:val="FontStyle11"/>
          <w:lang w:val="sr-Cyrl-CS" w:eastAsia="sr-Cyrl-CS"/>
        </w:rPr>
        <w:t>5. жртве породичног насиља прилажу пресуду надлежног суда или извештај центра за социјални рад и</w:t>
      </w:r>
    </w:p>
    <w:p w:rsidR="0067585E" w:rsidRPr="00296007" w:rsidRDefault="0067585E" w:rsidP="0067585E">
      <w:pPr>
        <w:pStyle w:val="NoSpacing"/>
        <w:widowControl/>
        <w:autoSpaceDE/>
        <w:autoSpaceDN/>
        <w:adjustRightInd/>
        <w:jc w:val="both"/>
        <w:rPr>
          <w:rStyle w:val="FontStyle11"/>
        </w:rPr>
      </w:pPr>
      <w:r>
        <w:t xml:space="preserve">     6. </w:t>
      </w:r>
      <w:r w:rsidRPr="00997AD9">
        <w:t>једнородитељск</w:t>
      </w:r>
      <w:r>
        <w:t>е</w:t>
      </w:r>
      <w:r w:rsidRPr="00997AD9">
        <w:t xml:space="preserve"> породиц</w:t>
      </w:r>
      <w:r>
        <w:t>е</w:t>
      </w:r>
      <w:r w:rsidRPr="00997AD9">
        <w:rPr>
          <w:lang w:val="sr-Cyrl-CS"/>
        </w:rPr>
        <w:t>:</w:t>
      </w:r>
      <w:r>
        <w:rPr>
          <w:lang w:val="sr-Cyrl-CS"/>
        </w:rPr>
        <w:t xml:space="preserve"> </w:t>
      </w:r>
      <w:r w:rsidRPr="004A4574">
        <w:t>потврда о смрти брачног друга; решење надлежног суда о проглашењу несталог лица за умрло; извод из матичне књиге рођених деце без утврђеног очинства;</w:t>
      </w:r>
      <w:r w:rsidRPr="004A4574">
        <w:rPr>
          <w:lang w:val="sr-Cyrl-CS"/>
        </w:rPr>
        <w:t xml:space="preserve"> </w:t>
      </w:r>
      <w:r w:rsidRPr="00EA2BB7">
        <w:t xml:space="preserve">пресуда о разводу брака/доказ о поверавању малолетне деце/детета </w:t>
      </w:r>
      <w:r>
        <w:t>(уколико у</w:t>
      </w:r>
      <w:r w:rsidRPr="00CF1616">
        <w:t xml:space="preserve"> пресуди о разводу брака није одлучено о поверавању детета или уколико се ради о ванбрачним партнерима чија је заједница престала да траје), а уз оба доказа потребно је приложити </w:t>
      </w:r>
      <w:r w:rsidRPr="00CF1616">
        <w:rPr>
          <w:lang w:val="sr-Cyrl-CS"/>
        </w:rPr>
        <w:t>изјаву Подносиоца</w:t>
      </w:r>
      <w:r w:rsidRPr="00CF1616">
        <w:t xml:space="preserve"> </w:t>
      </w:r>
      <w:proofErr w:type="spellStart"/>
      <w:r w:rsidRPr="00CF1616">
        <w:t>пријаве</w:t>
      </w:r>
      <w:proofErr w:type="spellEnd"/>
      <w:r w:rsidRPr="00CF1616">
        <w:t xml:space="preserve"> </w:t>
      </w:r>
      <w:proofErr w:type="spellStart"/>
      <w:r w:rsidRPr="00CF1616">
        <w:t>оверену</w:t>
      </w:r>
      <w:proofErr w:type="spellEnd"/>
      <w:r w:rsidRPr="00CF1616">
        <w:t xml:space="preserve"> </w:t>
      </w:r>
      <w:proofErr w:type="spellStart"/>
      <w:r>
        <w:t>код</w:t>
      </w:r>
      <w:proofErr w:type="spellEnd"/>
      <w:r>
        <w:t xml:space="preserve"> </w:t>
      </w:r>
      <w:proofErr w:type="spellStart"/>
      <w:r>
        <w:t>Јавног</w:t>
      </w:r>
      <w:proofErr w:type="spellEnd"/>
      <w:r>
        <w:t xml:space="preserve"> </w:t>
      </w:r>
      <w:proofErr w:type="spellStart"/>
      <w:r>
        <w:t>бележника</w:t>
      </w:r>
      <w:proofErr w:type="spellEnd"/>
      <w:r>
        <w:t xml:space="preserve"> </w:t>
      </w:r>
      <w:proofErr w:type="spellStart"/>
      <w:r w:rsidRPr="00CF1616">
        <w:t>да</w:t>
      </w:r>
      <w:proofErr w:type="spellEnd"/>
      <w:r w:rsidRPr="00CF1616">
        <w:t xml:space="preserve"> се Подносилац пријаве непосредно брине о детету и да самостално обезбеђује средства за издржавање, да други родитељ не учествује или недовољно учествује у тим трошковима, а да, у међувремену, Подносилац пријаве није засновао брачну или ванбрачну заједницу</w:t>
      </w:r>
      <w:r>
        <w:t>.</w:t>
      </w:r>
    </w:p>
    <w:p w:rsidR="0067585E" w:rsidRPr="0067585E" w:rsidRDefault="0067585E" w:rsidP="0067585E">
      <w:pPr>
        <w:jc w:val="both"/>
        <w:rPr>
          <w:rStyle w:val="FontStyle11"/>
          <w:lang w:val="sr-Cyrl-CS" w:eastAsia="sr-Cyrl-CS"/>
        </w:rPr>
      </w:pPr>
      <w:r>
        <w:rPr>
          <w:rStyle w:val="FontStyle11"/>
          <w:lang w:eastAsia="sr-Cyrl-CS"/>
        </w:rPr>
        <w:t xml:space="preserve">           </w:t>
      </w:r>
      <w:r>
        <w:rPr>
          <w:rStyle w:val="FontStyle11"/>
          <w:lang w:val="sr-Cyrl-CS" w:eastAsia="sr-Cyrl-CS"/>
        </w:rPr>
        <w:t xml:space="preserve">Докази из става </w:t>
      </w:r>
      <w:r w:rsidRPr="006939B8">
        <w:rPr>
          <w:rStyle w:val="FontStyle11"/>
          <w:lang w:val="ru-RU" w:eastAsia="sr-Cyrl-CS"/>
        </w:rPr>
        <w:t xml:space="preserve">1. </w:t>
      </w:r>
      <w:r>
        <w:rPr>
          <w:rStyle w:val="FontStyle11"/>
          <w:lang w:val="ru-RU" w:eastAsia="sr-Cyrl-CS"/>
        </w:rPr>
        <w:t>тач.</w:t>
      </w:r>
      <w:r>
        <w:rPr>
          <w:rStyle w:val="FontStyle11"/>
          <w:lang w:eastAsia="sr-Cyrl-CS"/>
        </w:rPr>
        <w:t xml:space="preserve"> 1. до 6. </w:t>
      </w:r>
      <w:r>
        <w:rPr>
          <w:rStyle w:val="FontStyle11"/>
          <w:lang w:val="sr-Cyrl-CS" w:eastAsia="sr-Cyrl-CS"/>
        </w:rPr>
        <w:t xml:space="preserve">овог члана подносе се у фотокопији, а </w:t>
      </w:r>
      <w:proofErr w:type="spellStart"/>
      <w:r>
        <w:rPr>
          <w:rStyle w:val="FontStyle11"/>
          <w:lang w:eastAsia="sr-Cyrl-CS"/>
        </w:rPr>
        <w:t>Комисија</w:t>
      </w:r>
      <w:proofErr w:type="spellEnd"/>
      <w:r>
        <w:rPr>
          <w:rStyle w:val="FontStyle11"/>
          <w:lang w:eastAsia="sr-Cyrl-CS"/>
        </w:rPr>
        <w:t xml:space="preserve"> </w:t>
      </w:r>
      <w:r w:rsidRPr="009B5DFE">
        <w:rPr>
          <w:rStyle w:val="FontStyle11"/>
          <w:lang w:val="sr-Cyrl-CS" w:eastAsia="sr-Cyrl-CS"/>
        </w:rPr>
        <w:t xml:space="preserve">општине </w:t>
      </w:r>
      <w:r w:rsidRPr="0067585E">
        <w:rPr>
          <w:rStyle w:val="FontStyle11"/>
          <w:lang w:val="sr-Cyrl-CS" w:eastAsia="sr-Cyrl-CS"/>
        </w:rPr>
        <w:t xml:space="preserve">Параћин </w:t>
      </w:r>
      <w:proofErr w:type="spellStart"/>
      <w:r w:rsidRPr="0067585E">
        <w:rPr>
          <w:rStyle w:val="FontStyle11"/>
          <w:lang w:eastAsia="sr-Cyrl-CS"/>
        </w:rPr>
        <w:t>има</w:t>
      </w:r>
      <w:proofErr w:type="spellEnd"/>
      <w:r w:rsidRPr="0067585E">
        <w:rPr>
          <w:rStyle w:val="FontStyle11"/>
          <w:lang w:eastAsia="sr-Cyrl-CS"/>
        </w:rPr>
        <w:t xml:space="preserve"> </w:t>
      </w:r>
      <w:proofErr w:type="spellStart"/>
      <w:r w:rsidRPr="0067585E">
        <w:rPr>
          <w:rStyle w:val="FontStyle11"/>
          <w:lang w:eastAsia="sr-Cyrl-CS"/>
        </w:rPr>
        <w:t>право</w:t>
      </w:r>
      <w:proofErr w:type="spellEnd"/>
      <w:r w:rsidRPr="0067585E">
        <w:rPr>
          <w:rStyle w:val="FontStyle11"/>
          <w:lang w:eastAsia="sr-Cyrl-CS"/>
        </w:rPr>
        <w:t xml:space="preserve"> </w:t>
      </w:r>
      <w:proofErr w:type="spellStart"/>
      <w:r w:rsidRPr="0067585E">
        <w:rPr>
          <w:rStyle w:val="FontStyle11"/>
          <w:lang w:eastAsia="sr-Cyrl-CS"/>
        </w:rPr>
        <w:t>да</w:t>
      </w:r>
      <w:proofErr w:type="spellEnd"/>
      <w:r w:rsidRPr="0067585E">
        <w:rPr>
          <w:rStyle w:val="FontStyle11"/>
          <w:lang w:eastAsia="sr-Cyrl-CS"/>
        </w:rPr>
        <w:t xml:space="preserve"> </w:t>
      </w:r>
      <w:proofErr w:type="spellStart"/>
      <w:r w:rsidRPr="0067585E">
        <w:rPr>
          <w:rStyle w:val="FontStyle11"/>
          <w:lang w:eastAsia="sr-Cyrl-CS"/>
        </w:rPr>
        <w:t>од</w:t>
      </w:r>
      <w:proofErr w:type="spellEnd"/>
      <w:r w:rsidRPr="0067585E">
        <w:rPr>
          <w:rStyle w:val="FontStyle11"/>
          <w:lang w:eastAsia="sr-Cyrl-CS"/>
        </w:rPr>
        <w:t xml:space="preserve"> </w:t>
      </w:r>
      <w:proofErr w:type="spellStart"/>
      <w:r w:rsidRPr="0067585E">
        <w:rPr>
          <w:rStyle w:val="FontStyle11"/>
          <w:lang w:eastAsia="sr-Cyrl-CS"/>
        </w:rPr>
        <w:t>Подносиоца</w:t>
      </w:r>
      <w:proofErr w:type="spellEnd"/>
      <w:r w:rsidRPr="0067585E">
        <w:rPr>
          <w:rStyle w:val="FontStyle11"/>
          <w:lang w:eastAsia="sr-Cyrl-CS"/>
        </w:rPr>
        <w:t xml:space="preserve"> </w:t>
      </w:r>
      <w:proofErr w:type="spellStart"/>
      <w:r w:rsidRPr="0067585E">
        <w:rPr>
          <w:rStyle w:val="FontStyle11"/>
          <w:lang w:eastAsia="sr-Cyrl-CS"/>
        </w:rPr>
        <w:t>пријаве</w:t>
      </w:r>
      <w:proofErr w:type="spellEnd"/>
      <w:r w:rsidRPr="0067585E">
        <w:rPr>
          <w:rStyle w:val="FontStyle11"/>
          <w:lang w:eastAsia="sr-Cyrl-CS"/>
        </w:rPr>
        <w:t xml:space="preserve"> </w:t>
      </w:r>
      <w:proofErr w:type="spellStart"/>
      <w:r w:rsidRPr="0067585E">
        <w:rPr>
          <w:rStyle w:val="FontStyle11"/>
          <w:lang w:eastAsia="sr-Cyrl-CS"/>
        </w:rPr>
        <w:t>тражи</w:t>
      </w:r>
      <w:proofErr w:type="spellEnd"/>
      <w:r w:rsidRPr="0067585E">
        <w:rPr>
          <w:rStyle w:val="FontStyle11"/>
          <w:lang w:eastAsia="sr-Cyrl-CS"/>
        </w:rPr>
        <w:t xml:space="preserve"> </w:t>
      </w:r>
      <w:proofErr w:type="spellStart"/>
      <w:r w:rsidRPr="0067585E">
        <w:rPr>
          <w:rStyle w:val="FontStyle11"/>
          <w:lang w:eastAsia="sr-Cyrl-CS"/>
        </w:rPr>
        <w:t>на</w:t>
      </w:r>
      <w:proofErr w:type="spellEnd"/>
      <w:r w:rsidRPr="0067585E">
        <w:rPr>
          <w:rStyle w:val="FontStyle11"/>
          <w:lang w:eastAsia="sr-Cyrl-CS"/>
        </w:rPr>
        <w:t xml:space="preserve"> </w:t>
      </w:r>
      <w:proofErr w:type="spellStart"/>
      <w:r w:rsidRPr="0067585E">
        <w:rPr>
          <w:rStyle w:val="FontStyle11"/>
          <w:lang w:eastAsia="sr-Cyrl-CS"/>
        </w:rPr>
        <w:t>увид</w:t>
      </w:r>
      <w:proofErr w:type="spellEnd"/>
      <w:r w:rsidRPr="0067585E">
        <w:rPr>
          <w:rStyle w:val="FontStyle11"/>
          <w:lang w:eastAsia="sr-Cyrl-CS"/>
        </w:rPr>
        <w:t xml:space="preserve"> </w:t>
      </w:r>
      <w:r w:rsidRPr="0067585E">
        <w:rPr>
          <w:rStyle w:val="FontStyle11"/>
          <w:lang w:val="sr-Cyrl-CS" w:eastAsia="sr-Cyrl-CS"/>
        </w:rPr>
        <w:t>оригинална документа.</w:t>
      </w:r>
    </w:p>
    <w:p w:rsidR="0067585E" w:rsidRDefault="0067585E" w:rsidP="0067585E">
      <w:pPr>
        <w:rPr>
          <w:szCs w:val="20"/>
          <w:lang w:val="sr-Cyrl-CS"/>
        </w:rPr>
      </w:pPr>
      <w:r>
        <w:rPr>
          <w:rStyle w:val="FontStyle11"/>
        </w:rPr>
        <w:tab/>
      </w:r>
    </w:p>
    <w:p w:rsidR="00145406" w:rsidRPr="002E46D1" w:rsidRDefault="0067585E" w:rsidP="00145406">
      <w:pPr>
        <w:jc w:val="center"/>
        <w:rPr>
          <w:rStyle w:val="FontStyle11"/>
          <w:rFonts w:ascii="Arial" w:hAnsi="Arial"/>
          <w:b/>
          <w:bCs/>
          <w:lang w:val="sr-Cyrl-CS"/>
        </w:rPr>
      </w:pPr>
      <w:r>
        <w:rPr>
          <w:rStyle w:val="FontStyle11"/>
          <w:rFonts w:ascii="Arial" w:hAnsi="Arial"/>
          <w:b/>
          <w:bCs/>
        </w:rPr>
        <w:t>I</w:t>
      </w:r>
      <w:r w:rsidR="00145406" w:rsidRPr="002E46D1">
        <w:rPr>
          <w:rStyle w:val="FontStyle11"/>
          <w:rFonts w:ascii="Arial" w:hAnsi="Arial"/>
          <w:b/>
          <w:bCs/>
          <w:lang w:val="sr-Cyrl-CS"/>
        </w:rPr>
        <w:t>V</w:t>
      </w:r>
    </w:p>
    <w:p w:rsidR="0067585E" w:rsidRPr="00C5065F" w:rsidRDefault="0067585E" w:rsidP="0067585E">
      <w:pPr>
        <w:pStyle w:val="Style1"/>
        <w:widowControl/>
        <w:rPr>
          <w:rStyle w:val="FontStyle11"/>
          <w:lang w:val="sr-Cyrl-CS" w:eastAsia="sr-Cyrl-CS"/>
        </w:rPr>
      </w:pPr>
      <w:r w:rsidRPr="00C5065F">
        <w:rPr>
          <w:rStyle w:val="FontStyle11"/>
          <w:lang w:val="sr-Cyrl-CS" w:eastAsia="sr-Cyrl-CS"/>
        </w:rPr>
        <w:t>Комисиј</w:t>
      </w:r>
      <w:r w:rsidR="00C5065F" w:rsidRPr="00C5065F">
        <w:rPr>
          <w:rStyle w:val="FontStyle11"/>
          <w:lang w:val="sr-Cyrl-CS" w:eastAsia="sr-Cyrl-CS"/>
        </w:rPr>
        <w:t>а доноси Листу корисника помоћи</w:t>
      </w:r>
      <w:r w:rsidRPr="00C5065F">
        <w:rPr>
          <w:rStyle w:val="FontStyle11"/>
          <w:lang w:val="sr-Cyrl-CS" w:eastAsia="sr-Cyrl-CS"/>
        </w:rPr>
        <w:t xml:space="preserve"> на основу испуњености услова </w:t>
      </w:r>
      <w:r w:rsidR="00C5065F" w:rsidRPr="00C5065F">
        <w:rPr>
          <w:rStyle w:val="FontStyle11"/>
          <w:lang w:val="sr-Cyrl-RS" w:eastAsia="sr-Cyrl-CS"/>
        </w:rPr>
        <w:t>из</w:t>
      </w:r>
      <w:r w:rsidRPr="00C5065F">
        <w:rPr>
          <w:rStyle w:val="FontStyle11"/>
          <w:lang w:val="sr-Cyrl-CS" w:eastAsia="sr-Cyrl-CS"/>
        </w:rPr>
        <w:t xml:space="preserve"> Правилника, а применом критеријума из Правилника утврђује ред првенства</w:t>
      </w:r>
      <w:r w:rsidR="00C5065F" w:rsidRPr="00C5065F">
        <w:rPr>
          <w:rStyle w:val="FontStyle11"/>
          <w:lang w:val="sr-Cyrl-CS" w:eastAsia="sr-Cyrl-CS"/>
        </w:rPr>
        <w:t>:</w:t>
      </w:r>
    </w:p>
    <w:p w:rsidR="0067585E" w:rsidRPr="00F64C94" w:rsidRDefault="0067585E" w:rsidP="0067585E">
      <w:pPr>
        <w:pStyle w:val="Style3"/>
        <w:widowControl/>
        <w:spacing w:line="240" w:lineRule="exact"/>
        <w:ind w:left="720"/>
        <w:jc w:val="both"/>
        <w:rPr>
          <w:lang w:val="ru-RU"/>
        </w:rPr>
      </w:pPr>
      <w:r w:rsidRPr="00F64C94">
        <w:rPr>
          <w:lang w:val="ru-RU"/>
        </w:rPr>
        <w:t xml:space="preserve"> 1. једнородитељска домаћинства са дететом/децом испод 18 година или студентом/студентима  до 26 година  </w:t>
      </w:r>
      <w:r>
        <w:t>на редовном школовању;</w:t>
      </w:r>
      <w:r w:rsidRPr="00F64C94">
        <w:rPr>
          <w:lang w:val="ru-RU"/>
        </w:rPr>
        <w:t xml:space="preserve">                                                                  </w:t>
      </w:r>
    </w:p>
    <w:p w:rsidR="0067585E" w:rsidRPr="00F64C94" w:rsidRDefault="0067585E" w:rsidP="0067585E">
      <w:pPr>
        <w:pStyle w:val="Style3"/>
        <w:widowControl/>
        <w:spacing w:line="240" w:lineRule="exact"/>
        <w:ind w:left="720"/>
      </w:pPr>
      <w:r w:rsidRPr="00F64C94">
        <w:rPr>
          <w:lang w:val="ru-RU"/>
        </w:rPr>
        <w:t xml:space="preserve"> 2. породице са двој</w:t>
      </w:r>
      <w:r>
        <w:rPr>
          <w:lang w:val="ru-RU"/>
        </w:rPr>
        <w:t>е или више деце испод 18 година;</w:t>
      </w:r>
    </w:p>
    <w:p w:rsidR="0067585E" w:rsidRPr="00F64C94" w:rsidRDefault="0067585E" w:rsidP="0067585E">
      <w:pPr>
        <w:pStyle w:val="Style3"/>
        <w:widowControl/>
        <w:spacing w:line="240" w:lineRule="exact"/>
        <w:ind w:left="720"/>
        <w:rPr>
          <w:lang w:val="ru-RU"/>
        </w:rPr>
      </w:pPr>
      <w:r w:rsidRPr="00F64C94">
        <w:rPr>
          <w:lang w:val="ru-RU"/>
        </w:rPr>
        <w:t xml:space="preserve"> 3. породице са трудницама или дететом/децом до 5 година</w:t>
      </w:r>
      <w:r>
        <w:rPr>
          <w:lang w:val="ru-RU"/>
        </w:rPr>
        <w:t>;</w:t>
      </w:r>
      <w:r w:rsidRPr="00F64C94">
        <w:rPr>
          <w:lang w:val="ru-RU"/>
        </w:rPr>
        <w:t xml:space="preserve"> </w:t>
      </w:r>
    </w:p>
    <w:p w:rsidR="0067585E" w:rsidRPr="00F64C94" w:rsidRDefault="0067585E" w:rsidP="0067585E">
      <w:pPr>
        <w:pStyle w:val="Style3"/>
        <w:widowControl/>
        <w:spacing w:line="240" w:lineRule="exact"/>
        <w:ind w:left="720"/>
        <w:rPr>
          <w:lang w:val="ru-RU"/>
        </w:rPr>
      </w:pPr>
      <w:r w:rsidRPr="00F64C94">
        <w:rPr>
          <w:lang w:val="ru-RU"/>
        </w:rPr>
        <w:t xml:space="preserve"> 4. болесни чланови домаћинства/члановима домаћинства са посебним потребама</w:t>
      </w:r>
      <w:r>
        <w:rPr>
          <w:lang w:val="ru-RU"/>
        </w:rPr>
        <w:t>;</w:t>
      </w:r>
      <w:r w:rsidRPr="00F64C94">
        <w:rPr>
          <w:lang w:val="ru-RU"/>
        </w:rPr>
        <w:t xml:space="preserve"> </w:t>
      </w:r>
    </w:p>
    <w:p w:rsidR="0067585E" w:rsidRPr="00F64C94" w:rsidRDefault="0067585E" w:rsidP="0067585E">
      <w:pPr>
        <w:pStyle w:val="Style3"/>
        <w:widowControl/>
        <w:spacing w:line="240" w:lineRule="exact"/>
        <w:ind w:left="720"/>
        <w:jc w:val="both"/>
        <w:rPr>
          <w:lang w:val="ru-RU"/>
        </w:rPr>
      </w:pPr>
      <w:r w:rsidRPr="00F64C94">
        <w:rPr>
          <w:lang w:val="ru-RU"/>
        </w:rPr>
        <w:t xml:space="preserve"> 5. породице са више генерација, са једним или више чланова преко 60 година</w:t>
      </w:r>
      <w:r>
        <w:rPr>
          <w:lang w:val="ru-RU"/>
        </w:rPr>
        <w:t>;</w:t>
      </w:r>
    </w:p>
    <w:p w:rsidR="0067585E" w:rsidRPr="00F64C94" w:rsidRDefault="0067585E" w:rsidP="0067585E">
      <w:pPr>
        <w:pStyle w:val="Style5"/>
        <w:widowControl/>
        <w:tabs>
          <w:tab w:val="left" w:pos="1042"/>
        </w:tabs>
        <w:spacing w:line="274" w:lineRule="exact"/>
        <w:ind w:left="696" w:firstLine="0"/>
        <w:jc w:val="left"/>
        <w:rPr>
          <w:rStyle w:val="FontStyle11"/>
          <w:lang w:val="ru-RU"/>
        </w:rPr>
      </w:pPr>
      <w:r>
        <w:rPr>
          <w:rStyle w:val="FontStyle11"/>
          <w:lang w:val="sr-Cyrl-CS"/>
        </w:rPr>
        <w:t xml:space="preserve"> 6. лица</w:t>
      </w:r>
      <w:r w:rsidRPr="00F64C94">
        <w:rPr>
          <w:rStyle w:val="FontStyle11"/>
          <w:lang w:val="sr-Cyrl-CS"/>
        </w:rPr>
        <w:t xml:space="preserve"> (деца) сме</w:t>
      </w:r>
      <w:r>
        <w:rPr>
          <w:rStyle w:val="FontStyle11"/>
          <w:lang w:val="sr-Cyrl-CS"/>
        </w:rPr>
        <w:t>штена у хранитељским породицама;</w:t>
      </w:r>
    </w:p>
    <w:p w:rsidR="0067585E" w:rsidRPr="00F64C94" w:rsidRDefault="0067585E" w:rsidP="0067585E">
      <w:pPr>
        <w:pStyle w:val="Style5"/>
        <w:widowControl/>
        <w:tabs>
          <w:tab w:val="left" w:pos="1042"/>
        </w:tabs>
        <w:spacing w:line="274" w:lineRule="exact"/>
        <w:ind w:firstLine="0"/>
        <w:jc w:val="left"/>
        <w:rPr>
          <w:rStyle w:val="FontStyle11"/>
          <w:lang w:val="ru-RU"/>
        </w:rPr>
      </w:pPr>
      <w:r w:rsidRPr="00F64C94">
        <w:rPr>
          <w:lang w:val="ru-RU"/>
        </w:rPr>
        <w:t xml:space="preserve">             7. </w:t>
      </w:r>
      <w:r w:rsidRPr="00F64C94">
        <w:rPr>
          <w:rStyle w:val="FontStyle11"/>
          <w:lang w:val="ru-RU"/>
        </w:rPr>
        <w:t>домаћинство старих лица (жене преко 60  и мушкарци преко 65 година  живота)</w:t>
      </w:r>
      <w:r>
        <w:rPr>
          <w:rStyle w:val="FontStyle11"/>
          <w:lang w:val="ru-RU"/>
        </w:rPr>
        <w:t>;</w:t>
      </w:r>
    </w:p>
    <w:p w:rsidR="0067585E" w:rsidRPr="00F64C94" w:rsidRDefault="0067585E" w:rsidP="0067585E">
      <w:pPr>
        <w:pStyle w:val="Style5"/>
        <w:widowControl/>
        <w:numPr>
          <w:ilvl w:val="0"/>
          <w:numId w:val="8"/>
        </w:numPr>
        <w:tabs>
          <w:tab w:val="left" w:pos="1042"/>
        </w:tabs>
        <w:spacing w:line="274" w:lineRule="exact"/>
        <w:jc w:val="left"/>
        <w:rPr>
          <w:lang w:val="ru-RU"/>
        </w:rPr>
      </w:pPr>
      <w:r w:rsidRPr="00F64C94">
        <w:rPr>
          <w:rStyle w:val="FontStyle11"/>
          <w:lang w:val="ru-RU"/>
        </w:rPr>
        <w:t>једночлана домаћинства са лиц</w:t>
      </w:r>
      <w:r>
        <w:rPr>
          <w:rStyle w:val="FontStyle11"/>
          <w:lang w:val="ru-RU"/>
        </w:rPr>
        <w:t>е</w:t>
      </w:r>
      <w:r w:rsidRPr="00F64C94">
        <w:rPr>
          <w:rStyle w:val="FontStyle11"/>
          <w:lang w:val="ru-RU"/>
        </w:rPr>
        <w:t xml:space="preserve">м преко </w:t>
      </w:r>
      <w:r w:rsidRPr="00F64C94">
        <w:rPr>
          <w:rStyle w:val="FontStyle11"/>
        </w:rPr>
        <w:t>6</w:t>
      </w:r>
      <w:r w:rsidRPr="00F64C94">
        <w:rPr>
          <w:rStyle w:val="FontStyle11"/>
          <w:lang w:val="ru-RU"/>
        </w:rPr>
        <w:t>0 година живота</w:t>
      </w:r>
      <w:r>
        <w:rPr>
          <w:rStyle w:val="FontStyle11"/>
          <w:lang w:val="ru-RU"/>
        </w:rPr>
        <w:t>;</w:t>
      </w:r>
    </w:p>
    <w:p w:rsidR="0067585E" w:rsidRPr="00F64C94" w:rsidRDefault="0067585E" w:rsidP="0067585E">
      <w:pPr>
        <w:pStyle w:val="Style3"/>
        <w:widowControl/>
        <w:spacing w:line="240" w:lineRule="exact"/>
        <w:ind w:left="720"/>
        <w:jc w:val="both"/>
        <w:rPr>
          <w:lang w:val="ru-RU"/>
        </w:rPr>
      </w:pPr>
      <w:r w:rsidRPr="00F64C94">
        <w:rPr>
          <w:lang w:val="ru-RU"/>
        </w:rPr>
        <w:t xml:space="preserve"> 9. жртве сексуалног/породичног насиља, жена носилац домаћинства</w:t>
      </w:r>
      <w:r>
        <w:rPr>
          <w:lang w:val="ru-RU"/>
        </w:rPr>
        <w:t xml:space="preserve"> и</w:t>
      </w:r>
    </w:p>
    <w:p w:rsidR="0067585E" w:rsidRPr="00F64C94" w:rsidRDefault="0067585E" w:rsidP="0067585E">
      <w:pPr>
        <w:pStyle w:val="Style3"/>
        <w:widowControl/>
        <w:spacing w:line="240" w:lineRule="exact"/>
        <w:ind w:firstLine="709"/>
        <w:jc w:val="both"/>
        <w:rPr>
          <w:rStyle w:val="FontStyle11"/>
          <w:color w:val="FF0000"/>
          <w:u w:val="single"/>
          <w:lang w:val="ru-RU"/>
        </w:rPr>
      </w:pPr>
      <w:r w:rsidRPr="00F64C94">
        <w:rPr>
          <w:lang w:val="ru-RU"/>
        </w:rPr>
        <w:t xml:space="preserve">10. породице без редовних месечних прихода или са недовољним месечним приходима тј. </w:t>
      </w:r>
      <w:r w:rsidRPr="00F64C94">
        <w:rPr>
          <w:rStyle w:val="FontStyle11"/>
          <w:lang w:val="sr-Cyrl-CS" w:eastAsia="sr-Cyrl-CS"/>
        </w:rPr>
        <w:t xml:space="preserve">да су укупни приходи породице мањи </w:t>
      </w:r>
      <w:r w:rsidRPr="00F64C94">
        <w:rPr>
          <w:lang w:val="ru-RU"/>
        </w:rPr>
        <w:t>или до 50% просечне нето плате на нивоу Републике Србије</w:t>
      </w:r>
      <w:r w:rsidRPr="00036B73">
        <w:rPr>
          <w:szCs w:val="20"/>
          <w:lang w:val="ru-RU"/>
        </w:rPr>
        <w:t xml:space="preserve"> </w:t>
      </w:r>
      <w:r>
        <w:rPr>
          <w:szCs w:val="20"/>
          <w:lang w:val="ru-RU"/>
        </w:rPr>
        <w:t>по члану породичног домаћинства</w:t>
      </w:r>
      <w:r w:rsidRPr="00F64C94">
        <w:rPr>
          <w:lang w:val="ru-RU"/>
        </w:rPr>
        <w:t xml:space="preserve">, </w:t>
      </w:r>
      <w:r>
        <w:rPr>
          <w:szCs w:val="20"/>
          <w:lang w:val="ru-RU"/>
        </w:rPr>
        <w:t>за месец који претходи месецу објављивања јавног позива</w:t>
      </w:r>
      <w:r w:rsidR="00F52CAA" w:rsidRPr="003C11B5">
        <w:rPr>
          <w:szCs w:val="20"/>
        </w:rPr>
        <w:t>,</w:t>
      </w:r>
      <w:r w:rsidR="00F52CAA" w:rsidRPr="003C11B5">
        <w:rPr>
          <w:szCs w:val="20"/>
          <w:lang w:val="ru-RU"/>
        </w:rPr>
        <w:t xml:space="preserve"> </w:t>
      </w:r>
      <w:r w:rsidR="00F52CAA" w:rsidRPr="00290E72">
        <w:rPr>
          <w:b/>
          <w:szCs w:val="20"/>
          <w:lang w:val="ru-RU"/>
        </w:rPr>
        <w:t xml:space="preserve">тј. до </w:t>
      </w:r>
      <w:r w:rsidR="00950C86" w:rsidRPr="00290E72">
        <w:rPr>
          <w:b/>
          <w:szCs w:val="20"/>
        </w:rPr>
        <w:t>37.490,5</w:t>
      </w:r>
      <w:r w:rsidR="00950C86" w:rsidRPr="00290E72">
        <w:rPr>
          <w:b/>
          <w:szCs w:val="20"/>
          <w:lang w:val="ru-RU"/>
        </w:rPr>
        <w:t xml:space="preserve"> динара</w:t>
      </w:r>
      <w:r w:rsidR="00950C86" w:rsidRPr="003C11B5">
        <w:rPr>
          <w:szCs w:val="20"/>
          <w:lang w:val="ru-RU"/>
        </w:rPr>
        <w:t>.</w:t>
      </w:r>
      <w:r w:rsidRPr="00F64C94">
        <w:rPr>
          <w:rStyle w:val="FontStyle11"/>
          <w:lang w:val="sr-Cyrl-CS" w:eastAsia="sr-Cyrl-CS"/>
        </w:rPr>
        <w:t xml:space="preserve"> </w:t>
      </w:r>
      <w:r w:rsidRPr="00F64C94">
        <w:rPr>
          <w:color w:val="FF0000"/>
          <w:lang w:val="ru-RU"/>
        </w:rPr>
        <w:t xml:space="preserve"> </w:t>
      </w:r>
    </w:p>
    <w:p w:rsidR="00591D38" w:rsidRPr="002E46D1" w:rsidRDefault="00591D38">
      <w:pPr>
        <w:jc w:val="center"/>
        <w:rPr>
          <w:rStyle w:val="FontStyle11"/>
          <w:rFonts w:ascii="Arial" w:hAnsi="Arial" w:cs="Arial"/>
          <w:b/>
          <w:bCs/>
          <w:lang w:val="ru-RU"/>
        </w:rPr>
      </w:pPr>
    </w:p>
    <w:p w:rsidR="00B77CB8" w:rsidRPr="002E46D1" w:rsidRDefault="00B77CB8" w:rsidP="00081D01">
      <w:pPr>
        <w:jc w:val="center"/>
        <w:rPr>
          <w:rFonts w:cs="Arial"/>
          <w:b/>
          <w:bCs/>
          <w:sz w:val="22"/>
          <w:szCs w:val="22"/>
          <w:lang w:val="ru-RU"/>
        </w:rPr>
      </w:pPr>
      <w:r w:rsidRPr="002E46D1">
        <w:rPr>
          <w:rStyle w:val="FontStyle11"/>
          <w:rFonts w:ascii="Arial" w:hAnsi="Arial" w:cs="Arial"/>
          <w:b/>
          <w:bCs/>
          <w:lang w:val="sr-Cyrl-CS"/>
        </w:rPr>
        <w:t>VIII</w:t>
      </w:r>
    </w:p>
    <w:p w:rsidR="00B64F3C" w:rsidRPr="00AD484F" w:rsidRDefault="00145406" w:rsidP="00AD484F">
      <w:pPr>
        <w:jc w:val="both"/>
        <w:rPr>
          <w:rFonts w:ascii="Times New Roman" w:hAnsi="Times New Roman"/>
          <w:sz w:val="22"/>
          <w:szCs w:val="22"/>
          <w:lang w:val="sr-Cyrl-CS"/>
        </w:rPr>
      </w:pPr>
      <w:r w:rsidRPr="00F52CAA">
        <w:rPr>
          <w:rStyle w:val="FontStyle11"/>
          <w:bCs/>
          <w:lang w:val="sr-Cyrl-CS"/>
        </w:rPr>
        <w:tab/>
      </w:r>
      <w:r w:rsidR="00B64F3C" w:rsidRPr="00F52CAA">
        <w:rPr>
          <w:rStyle w:val="FontStyle11"/>
          <w:lang w:val="sr-Cyrl-CS"/>
        </w:rPr>
        <w:t xml:space="preserve">Рок за подношења </w:t>
      </w:r>
      <w:r w:rsidR="00CA0163">
        <w:rPr>
          <w:rStyle w:val="FontStyle11"/>
          <w:lang w:val="sr-Cyrl-CS"/>
        </w:rPr>
        <w:t>пријава</w:t>
      </w:r>
      <w:r w:rsidR="00B64F3C" w:rsidRPr="00F52CAA">
        <w:rPr>
          <w:rStyle w:val="FontStyle11"/>
          <w:lang w:val="sr-Cyrl-CS"/>
        </w:rPr>
        <w:t xml:space="preserve"> је </w:t>
      </w:r>
      <w:r w:rsidR="00F52CAA" w:rsidRPr="00F52CAA">
        <w:rPr>
          <w:rStyle w:val="FontStyle11"/>
        </w:rPr>
        <w:t>8</w:t>
      </w:r>
      <w:r w:rsidR="00B64F3C" w:rsidRPr="00F52CAA">
        <w:rPr>
          <w:rStyle w:val="FontStyle11"/>
          <w:lang w:val="sr-Cyrl-CS"/>
        </w:rPr>
        <w:t xml:space="preserve"> (</w:t>
      </w:r>
      <w:r w:rsidR="00F52CAA" w:rsidRPr="00F52CAA">
        <w:rPr>
          <w:rStyle w:val="FontStyle11"/>
        </w:rPr>
        <w:t>осам</w:t>
      </w:r>
      <w:bookmarkStart w:id="1" w:name="_GoBack"/>
      <w:bookmarkEnd w:id="1"/>
      <w:r w:rsidR="00B64F3C" w:rsidRPr="00F52CAA">
        <w:rPr>
          <w:rStyle w:val="FontStyle11"/>
          <w:lang w:val="sr-Cyrl-CS"/>
        </w:rPr>
        <w:t xml:space="preserve">) дана од дана објављивања </w:t>
      </w:r>
      <w:r w:rsidR="00F52CAA">
        <w:rPr>
          <w:rStyle w:val="FontStyle11"/>
          <w:bCs/>
          <w:spacing w:val="60"/>
        </w:rPr>
        <w:t xml:space="preserve">Јавног позива </w:t>
      </w:r>
      <w:r w:rsidR="00F52CAA" w:rsidRPr="00F52CAA">
        <w:rPr>
          <w:rStyle w:val="FontStyle11"/>
          <w:lang w:val="sr-Cyrl-CS"/>
        </w:rPr>
        <w:t>з</w:t>
      </w:r>
      <w:r w:rsidR="00F52CAA" w:rsidRPr="00F52CAA">
        <w:rPr>
          <w:rStyle w:val="FontStyle11"/>
          <w:bCs/>
          <w:lang w:val="sr-Cyrl-CS"/>
        </w:rPr>
        <w:t xml:space="preserve">а подношење пријава за доделу </w:t>
      </w:r>
      <w:r w:rsidR="00F52CAA" w:rsidRPr="00F52CAA">
        <w:rPr>
          <w:rStyle w:val="FontStyle11"/>
          <w:bCs/>
          <w:lang w:val="ru-RU"/>
        </w:rPr>
        <w:t xml:space="preserve">помоћи у огревном дрвету са превозом </w:t>
      </w:r>
      <w:r w:rsidR="00F52CAA" w:rsidRPr="00F52CAA">
        <w:rPr>
          <w:rStyle w:val="FontStyle11"/>
          <w:bCs/>
          <w:lang w:val="sr-Cyrl-CS"/>
        </w:rPr>
        <w:t>за најугроженије породице избеглица и интерно расељених лица смештених на територији општине Параћин</w:t>
      </w:r>
      <w:r w:rsidR="00AD484F">
        <w:rPr>
          <w:rStyle w:val="FontStyle11"/>
          <w:bCs/>
          <w:lang w:val="sr-Cyrl-CS"/>
        </w:rPr>
        <w:t xml:space="preserve">, </w:t>
      </w:r>
      <w:r w:rsidR="00B64F3C" w:rsidRPr="00AD484F">
        <w:rPr>
          <w:rFonts w:ascii="Times New Roman" w:hAnsi="Times New Roman"/>
          <w:sz w:val="22"/>
          <w:szCs w:val="22"/>
          <w:lang w:val="sr-Cyrl-CS"/>
        </w:rPr>
        <w:t xml:space="preserve">на огласној табли </w:t>
      </w:r>
      <w:r w:rsidR="00B64F3C" w:rsidRPr="00AD484F">
        <w:rPr>
          <w:rFonts w:ascii="Times New Roman" w:hAnsi="Times New Roman"/>
          <w:sz w:val="22"/>
          <w:szCs w:val="22"/>
          <w:lang w:val="ru-RU"/>
        </w:rPr>
        <w:t xml:space="preserve">Управе за урбанизам, финансије, скупштинске и опште послове </w:t>
      </w:r>
      <w:r w:rsidR="00F52CAA">
        <w:rPr>
          <w:rFonts w:ascii="Times New Roman" w:hAnsi="Times New Roman"/>
          <w:sz w:val="22"/>
          <w:szCs w:val="22"/>
          <w:lang w:val="ru-RU"/>
        </w:rPr>
        <w:t xml:space="preserve">општине </w:t>
      </w:r>
      <w:r w:rsidR="00B64F3C" w:rsidRPr="00AD484F">
        <w:rPr>
          <w:rFonts w:ascii="Times New Roman" w:hAnsi="Times New Roman"/>
          <w:sz w:val="22"/>
          <w:szCs w:val="22"/>
          <w:lang w:val="ru-RU"/>
        </w:rPr>
        <w:t>Параћин</w:t>
      </w:r>
      <w:r w:rsidR="00B64F3C" w:rsidRPr="00AD484F">
        <w:rPr>
          <w:rFonts w:ascii="Times New Roman" w:hAnsi="Times New Roman"/>
          <w:sz w:val="22"/>
          <w:szCs w:val="22"/>
          <w:lang w:val="sr-Cyrl-CS"/>
        </w:rPr>
        <w:t>.</w:t>
      </w:r>
    </w:p>
    <w:p w:rsidR="00B64F3C" w:rsidRPr="002E46D1" w:rsidRDefault="00B64F3C" w:rsidP="00AD484F">
      <w:pPr>
        <w:jc w:val="both"/>
        <w:rPr>
          <w:rFonts w:ascii="Times New Roman" w:hAnsi="Times New Roman"/>
          <w:sz w:val="22"/>
          <w:szCs w:val="22"/>
          <w:lang w:val="sr-Cyrl-CS"/>
        </w:rPr>
      </w:pPr>
      <w:r w:rsidRPr="00AD484F">
        <w:rPr>
          <w:rFonts w:ascii="Times New Roman" w:hAnsi="Times New Roman"/>
          <w:sz w:val="22"/>
          <w:szCs w:val="22"/>
          <w:lang w:val="sr-Cyrl-CS"/>
        </w:rPr>
        <w:tab/>
      </w:r>
      <w:r w:rsidR="00096F7C">
        <w:rPr>
          <w:rFonts w:ascii="Times New Roman" w:hAnsi="Times New Roman"/>
          <w:sz w:val="22"/>
          <w:szCs w:val="22"/>
        </w:rPr>
        <w:t>Јавни позив</w:t>
      </w:r>
      <w:r w:rsidRPr="00AD484F">
        <w:rPr>
          <w:rFonts w:ascii="Times New Roman" w:hAnsi="Times New Roman"/>
          <w:sz w:val="22"/>
          <w:szCs w:val="22"/>
          <w:lang w:val="sr-Cyrl-CS"/>
        </w:rPr>
        <w:t xml:space="preserve"> се објављује на огласној табли Управе за урбанизам, финансије, скупштинске и опште</w:t>
      </w:r>
      <w:r w:rsidRPr="002E46D1">
        <w:rPr>
          <w:rFonts w:ascii="Times New Roman" w:hAnsi="Times New Roman"/>
          <w:sz w:val="22"/>
          <w:szCs w:val="22"/>
          <w:lang w:val="sr-Cyrl-CS"/>
        </w:rPr>
        <w:t xml:space="preserve"> послове Параћин</w:t>
      </w:r>
      <w:r w:rsidRPr="002E46D1">
        <w:rPr>
          <w:rFonts w:ascii="Times New Roman" w:hAnsi="Times New Roman"/>
          <w:sz w:val="22"/>
          <w:szCs w:val="22"/>
          <w:lang w:val="sr-Latn-CS"/>
        </w:rPr>
        <w:t xml:space="preserve">, </w:t>
      </w:r>
      <w:r w:rsidRPr="002E46D1">
        <w:rPr>
          <w:rFonts w:ascii="Times New Roman" w:hAnsi="Times New Roman"/>
          <w:sz w:val="22"/>
          <w:szCs w:val="22"/>
          <w:lang w:val="sr-Cyrl-CS"/>
        </w:rPr>
        <w:t xml:space="preserve">на званичној интернет страници Општине </w:t>
      </w:r>
      <w:hyperlink r:id="rId6" w:history="1">
        <w:r w:rsidRPr="002E46D1">
          <w:rPr>
            <w:rStyle w:val="Hyperlink"/>
            <w:rFonts w:ascii="Times New Roman" w:hAnsi="Times New Roman"/>
            <w:sz w:val="22"/>
            <w:szCs w:val="22"/>
            <w:lang w:val="sr-Latn-CS"/>
          </w:rPr>
          <w:t>www</w:t>
        </w:r>
        <w:r w:rsidRPr="002E46D1">
          <w:rPr>
            <w:rStyle w:val="Hyperlink"/>
            <w:rFonts w:ascii="Times New Roman" w:hAnsi="Times New Roman"/>
            <w:sz w:val="22"/>
            <w:szCs w:val="22"/>
            <w:lang w:val="sr-Cyrl-CS"/>
          </w:rPr>
          <w:t>.</w:t>
        </w:r>
        <w:r w:rsidRPr="002E46D1">
          <w:rPr>
            <w:rStyle w:val="Hyperlink"/>
            <w:rFonts w:ascii="Times New Roman" w:hAnsi="Times New Roman"/>
            <w:sz w:val="22"/>
            <w:szCs w:val="22"/>
            <w:lang w:val="sr-Latn-CS"/>
          </w:rPr>
          <w:t>paracin.rs</w:t>
        </w:r>
      </w:hyperlink>
      <w:r w:rsidRPr="002E46D1">
        <w:rPr>
          <w:rFonts w:ascii="Times New Roman" w:hAnsi="Times New Roman"/>
          <w:sz w:val="22"/>
          <w:szCs w:val="22"/>
          <w:lang w:val="sr-Cyrl-CS"/>
        </w:rPr>
        <w:t xml:space="preserve"> и локалним медијима.</w:t>
      </w:r>
    </w:p>
    <w:p w:rsidR="00B64F3C" w:rsidRPr="002E46D1" w:rsidRDefault="00B64F3C" w:rsidP="00B64F3C">
      <w:pPr>
        <w:ind w:right="-48" w:hanging="11"/>
        <w:jc w:val="both"/>
        <w:rPr>
          <w:rStyle w:val="FontStyle11"/>
          <w:lang w:val="sr-Cyrl-CS"/>
        </w:rPr>
      </w:pPr>
      <w:r w:rsidRPr="002E46D1">
        <w:rPr>
          <w:rStyle w:val="FontStyle11"/>
          <w:lang w:val="sr-Cyrl-CS"/>
        </w:rPr>
        <w:tab/>
      </w:r>
      <w:r w:rsidRPr="002E46D1">
        <w:rPr>
          <w:rStyle w:val="FontStyle11"/>
          <w:lang w:val="sr-Cyrl-CS"/>
        </w:rPr>
        <w:tab/>
        <w:t xml:space="preserve">Образац </w:t>
      </w:r>
      <w:r w:rsidR="00096F7C">
        <w:rPr>
          <w:rStyle w:val="FontStyle11"/>
          <w:lang w:val="sr-Cyrl-CS"/>
        </w:rPr>
        <w:t>Пријаве</w:t>
      </w:r>
      <w:r w:rsidRPr="002E46D1">
        <w:rPr>
          <w:rStyle w:val="FontStyle11"/>
          <w:lang w:val="sr-Cyrl-CS"/>
        </w:rPr>
        <w:t xml:space="preserve"> </w:t>
      </w:r>
      <w:r w:rsidR="00096F7C">
        <w:rPr>
          <w:rStyle w:val="FontStyle11"/>
          <w:lang w:val="sr-Cyrl-CS"/>
        </w:rPr>
        <w:t xml:space="preserve">на Јавни позив </w:t>
      </w:r>
      <w:r w:rsidRPr="002E46D1">
        <w:rPr>
          <w:rStyle w:val="FontStyle11"/>
          <w:lang w:val="sr-Cyrl-CS"/>
        </w:rPr>
        <w:t xml:space="preserve">са фотокопијом </w:t>
      </w:r>
      <w:r w:rsidR="00AD484F">
        <w:rPr>
          <w:rStyle w:val="FontStyle11"/>
          <w:lang w:val="sr-Cyrl-CS"/>
        </w:rPr>
        <w:t xml:space="preserve">Јавног позива </w:t>
      </w:r>
      <w:r w:rsidRPr="002E46D1">
        <w:rPr>
          <w:rStyle w:val="FontStyle11"/>
          <w:lang w:val="sr-Cyrl-CS"/>
        </w:rPr>
        <w:t>преузима</w:t>
      </w:r>
      <w:r w:rsidR="00AD484F">
        <w:rPr>
          <w:rStyle w:val="FontStyle11"/>
          <w:lang w:val="sr-Cyrl-CS"/>
        </w:rPr>
        <w:t xml:space="preserve"> се</w:t>
      </w:r>
      <w:r w:rsidRPr="002E46D1">
        <w:rPr>
          <w:rStyle w:val="FontStyle11"/>
          <w:lang w:val="sr-Cyrl-CS"/>
        </w:rPr>
        <w:t xml:space="preserve"> у канцеларији повереништва Комесаријата за избеглице и миграције општине Параћин.</w:t>
      </w:r>
    </w:p>
    <w:p w:rsidR="00B64F3C" w:rsidRPr="00F52CAA" w:rsidRDefault="00B64F3C" w:rsidP="00B64F3C">
      <w:pPr>
        <w:ind w:right="-48" w:hanging="11"/>
        <w:jc w:val="both"/>
        <w:rPr>
          <w:rStyle w:val="FontStyle11"/>
          <w:b/>
          <w:bCs/>
        </w:rPr>
      </w:pPr>
      <w:r w:rsidRPr="00804BFA">
        <w:rPr>
          <w:rStyle w:val="FontStyle11"/>
          <w:b/>
          <w:lang w:val="sr-Cyrl-CS"/>
        </w:rPr>
        <w:tab/>
      </w:r>
      <w:r w:rsidRPr="00804BFA">
        <w:rPr>
          <w:rStyle w:val="FontStyle11"/>
          <w:b/>
          <w:lang w:val="sr-Cyrl-CS"/>
        </w:rPr>
        <w:tab/>
      </w:r>
      <w:r w:rsidR="00CA0163">
        <w:rPr>
          <w:rStyle w:val="FontStyle11"/>
          <w:b/>
          <w:lang w:val="sr-Cyrl-CS"/>
        </w:rPr>
        <w:t>Пријавни образац</w:t>
      </w:r>
      <w:r w:rsidRPr="00804BFA">
        <w:rPr>
          <w:rStyle w:val="FontStyle11"/>
          <w:b/>
          <w:lang w:val="sr-Cyrl-CS"/>
        </w:rPr>
        <w:t xml:space="preserve"> са потребном документацијом, подноси се лично или препорученом поштом у канцеларији повереништва Комесаријата за избеглице и миграције општине Параћин, канцеларија број 7, </w:t>
      </w:r>
      <w:r w:rsidRPr="003C11B5">
        <w:rPr>
          <w:rStyle w:val="FontStyle11"/>
          <w:b/>
          <w:u w:val="single"/>
          <w:lang w:val="sr-Cyrl-CS"/>
        </w:rPr>
        <w:t xml:space="preserve">од </w:t>
      </w:r>
      <w:r w:rsidR="00F52CAA" w:rsidRPr="003C11B5">
        <w:rPr>
          <w:rStyle w:val="FontStyle11"/>
          <w:b/>
          <w:u w:val="single"/>
          <w:lang w:val="sr-Cyrl-CS"/>
        </w:rPr>
        <w:t>01.децембра</w:t>
      </w:r>
      <w:r w:rsidR="00D443CA" w:rsidRPr="003C11B5">
        <w:rPr>
          <w:rStyle w:val="FontStyle11"/>
          <w:b/>
          <w:u w:val="single"/>
          <w:lang w:val="sr-Cyrl-CS"/>
        </w:rPr>
        <w:t xml:space="preserve"> </w:t>
      </w:r>
      <w:r w:rsidRPr="003C11B5">
        <w:rPr>
          <w:rFonts w:ascii="Times New Roman" w:hAnsi="Times New Roman"/>
          <w:b/>
          <w:sz w:val="22"/>
          <w:szCs w:val="22"/>
          <w:u w:val="single"/>
          <w:lang w:val="sr-Cyrl-CS"/>
        </w:rPr>
        <w:t xml:space="preserve">до </w:t>
      </w:r>
      <w:r w:rsidR="00D443CA" w:rsidRPr="003C11B5">
        <w:rPr>
          <w:rFonts w:ascii="Times New Roman" w:hAnsi="Times New Roman"/>
          <w:b/>
          <w:sz w:val="22"/>
          <w:szCs w:val="22"/>
          <w:u w:val="single"/>
          <w:lang w:val="sr-Cyrl-CS"/>
        </w:rPr>
        <w:t>0</w:t>
      </w:r>
      <w:r w:rsidR="003F7B4E" w:rsidRPr="003C11B5">
        <w:rPr>
          <w:rFonts w:ascii="Times New Roman" w:hAnsi="Times New Roman"/>
          <w:b/>
          <w:sz w:val="22"/>
          <w:szCs w:val="22"/>
          <w:u w:val="single"/>
          <w:lang w:val="sr-Cyrl-CS"/>
        </w:rPr>
        <w:t>8</w:t>
      </w:r>
      <w:r w:rsidRPr="003C11B5">
        <w:rPr>
          <w:rFonts w:ascii="Times New Roman" w:hAnsi="Times New Roman"/>
          <w:b/>
          <w:sz w:val="22"/>
          <w:szCs w:val="22"/>
          <w:u w:val="single"/>
          <w:lang w:val="sr-Cyrl-CS"/>
        </w:rPr>
        <w:t>.</w:t>
      </w:r>
      <w:r w:rsidR="00CA0163" w:rsidRPr="003C11B5">
        <w:rPr>
          <w:rFonts w:ascii="Times New Roman" w:hAnsi="Times New Roman"/>
          <w:b/>
          <w:sz w:val="22"/>
          <w:szCs w:val="22"/>
          <w:u w:val="single"/>
          <w:lang w:val="sr-Cyrl-CS"/>
        </w:rPr>
        <w:t>децембра</w:t>
      </w:r>
      <w:r w:rsidRPr="003C11B5">
        <w:rPr>
          <w:rFonts w:ascii="Times New Roman" w:hAnsi="Times New Roman"/>
          <w:b/>
          <w:sz w:val="22"/>
          <w:szCs w:val="22"/>
          <w:u w:val="single"/>
          <w:lang w:val="sr-Cyrl-CS"/>
        </w:rPr>
        <w:t xml:space="preserve"> 202</w:t>
      </w:r>
      <w:r w:rsidR="00F52CAA" w:rsidRPr="003C11B5">
        <w:rPr>
          <w:rFonts w:ascii="Times New Roman" w:hAnsi="Times New Roman"/>
          <w:b/>
          <w:sz w:val="22"/>
          <w:szCs w:val="22"/>
          <w:u w:val="single"/>
          <w:lang w:val="sr-Cyrl-CS"/>
        </w:rPr>
        <w:t>2</w:t>
      </w:r>
      <w:r w:rsidRPr="003C11B5">
        <w:rPr>
          <w:rFonts w:ascii="Times New Roman" w:hAnsi="Times New Roman"/>
          <w:b/>
          <w:sz w:val="22"/>
          <w:szCs w:val="22"/>
          <w:u w:val="single"/>
          <w:lang w:val="sr-Cyrl-CS"/>
        </w:rPr>
        <w:t>.године до 15:30 часова</w:t>
      </w:r>
      <w:r w:rsidRPr="00804BFA">
        <w:rPr>
          <w:rFonts w:ascii="Times New Roman" w:hAnsi="Times New Roman"/>
          <w:b/>
          <w:sz w:val="22"/>
          <w:szCs w:val="22"/>
          <w:lang w:val="sr-Cyrl-CS"/>
        </w:rPr>
        <w:t xml:space="preserve">, на адресу: </w:t>
      </w:r>
      <w:r w:rsidR="00D443CA" w:rsidRPr="00F52CAA">
        <w:rPr>
          <w:rFonts w:ascii="Times New Roman" w:hAnsi="Times New Roman"/>
          <w:b/>
          <w:sz w:val="22"/>
          <w:szCs w:val="22"/>
          <w:lang w:val="ru-RU"/>
        </w:rPr>
        <w:t>Општина Параћин</w:t>
      </w:r>
      <w:r w:rsidRPr="00F52CAA">
        <w:rPr>
          <w:rStyle w:val="FontStyle11"/>
          <w:b/>
          <w:lang w:val="sr-Cyrl-CS"/>
        </w:rPr>
        <w:t xml:space="preserve">- </w:t>
      </w:r>
      <w:r w:rsidR="00290E72">
        <w:rPr>
          <w:rStyle w:val="FontStyle11"/>
          <w:b/>
          <w:lang w:val="sr-Cyrl-CS"/>
        </w:rPr>
        <w:t>Комисија за доделу помоћи за набавку огрева социјално угроженим породицама избеглих и интерно расељених лица на територији општине Параћин</w:t>
      </w:r>
      <w:r w:rsidRPr="00F52CAA">
        <w:rPr>
          <w:rStyle w:val="FontStyle11"/>
          <w:b/>
          <w:lang w:val="sr-Cyrl-CS"/>
        </w:rPr>
        <w:t xml:space="preserve">, </w:t>
      </w:r>
      <w:r w:rsidRPr="00F52CAA">
        <w:rPr>
          <w:rStyle w:val="FontStyle11"/>
          <w:b/>
          <w:bCs/>
          <w:lang w:val="sr-Cyrl-CS"/>
        </w:rPr>
        <w:t>ул. Томе Живановић</w:t>
      </w:r>
      <w:r w:rsidR="00290E72">
        <w:rPr>
          <w:rStyle w:val="FontStyle11"/>
          <w:b/>
          <w:bCs/>
          <w:lang w:val="sr-Cyrl-CS"/>
        </w:rPr>
        <w:t>а</w:t>
      </w:r>
      <w:r w:rsidRPr="00F52CAA">
        <w:rPr>
          <w:rStyle w:val="FontStyle11"/>
          <w:b/>
          <w:bCs/>
          <w:lang w:val="sr-Cyrl-CS"/>
        </w:rPr>
        <w:t xml:space="preserve"> бр. 10, 35250 Параћин.</w:t>
      </w:r>
    </w:p>
    <w:p w:rsidR="006C0B11" w:rsidRDefault="006C0B11" w:rsidP="00591D38">
      <w:pPr>
        <w:jc w:val="both"/>
        <w:rPr>
          <w:rFonts w:cs="Arial"/>
          <w:sz w:val="22"/>
          <w:szCs w:val="22"/>
          <w:lang w:val="ru-RU"/>
        </w:rPr>
      </w:pPr>
    </w:p>
    <w:p w:rsidR="00F52CAA" w:rsidRPr="002E46D1" w:rsidRDefault="00F52CAA" w:rsidP="00591D38">
      <w:pPr>
        <w:jc w:val="both"/>
        <w:rPr>
          <w:rFonts w:cs="Arial"/>
          <w:sz w:val="22"/>
          <w:szCs w:val="22"/>
          <w:lang w:val="ru-RU"/>
        </w:rPr>
      </w:pPr>
    </w:p>
    <w:p w:rsidR="006C0B11" w:rsidRPr="002E46D1" w:rsidRDefault="006C0B11" w:rsidP="00804BFA">
      <w:pPr>
        <w:autoSpaceDE w:val="0"/>
        <w:autoSpaceDN w:val="0"/>
        <w:adjustRightInd w:val="0"/>
        <w:ind w:left="4680" w:right="4" w:firstLine="360"/>
        <w:jc w:val="center"/>
        <w:rPr>
          <w:rFonts w:ascii="Times New Roman" w:hAnsi="Times New Roman"/>
          <w:sz w:val="22"/>
          <w:szCs w:val="22"/>
          <w:lang w:val="sr-Cyrl-CS"/>
        </w:rPr>
      </w:pPr>
      <w:r w:rsidRPr="002E46D1">
        <w:rPr>
          <w:rFonts w:ascii="Times New Roman" w:hAnsi="Times New Roman"/>
          <w:sz w:val="22"/>
          <w:szCs w:val="22"/>
          <w:lang w:val="sr-Cyrl-CS"/>
        </w:rPr>
        <w:t>Председник Комисије</w:t>
      </w:r>
    </w:p>
    <w:p w:rsidR="00804BFA" w:rsidRPr="00C064B6" w:rsidRDefault="00804BFA" w:rsidP="00804BFA">
      <w:pPr>
        <w:jc w:val="both"/>
        <w:rPr>
          <w:rFonts w:ascii="Times New Roman" w:hAnsi="Times New Roman"/>
          <w:sz w:val="22"/>
          <w:szCs w:val="22"/>
        </w:rPr>
      </w:pPr>
      <w:r w:rsidRPr="009058C4">
        <w:rPr>
          <w:rFonts w:ascii="Times New Roman" w:hAnsi="Times New Roman"/>
          <w:sz w:val="22"/>
          <w:szCs w:val="22"/>
          <w:lang w:val="ru-RU"/>
        </w:rPr>
        <w:t>Број: 400-</w:t>
      </w:r>
      <w:r w:rsidR="00F52CAA" w:rsidRPr="009058C4">
        <w:rPr>
          <w:rFonts w:ascii="Times New Roman" w:hAnsi="Times New Roman"/>
          <w:sz w:val="22"/>
          <w:szCs w:val="22"/>
          <w:lang w:val="ru-RU"/>
        </w:rPr>
        <w:t>2123</w:t>
      </w:r>
      <w:r w:rsidRPr="00C064B6">
        <w:rPr>
          <w:rFonts w:ascii="Times New Roman" w:hAnsi="Times New Roman"/>
          <w:sz w:val="22"/>
          <w:szCs w:val="22"/>
          <w:lang w:val="ru-RU"/>
        </w:rPr>
        <w:t>/202</w:t>
      </w:r>
      <w:r w:rsidR="00F52CAA">
        <w:rPr>
          <w:rFonts w:ascii="Times New Roman" w:hAnsi="Times New Roman"/>
          <w:sz w:val="22"/>
          <w:szCs w:val="22"/>
          <w:lang w:val="ru-RU"/>
        </w:rPr>
        <w:t>2</w:t>
      </w:r>
      <w:r w:rsidRPr="00C064B6">
        <w:rPr>
          <w:rFonts w:ascii="Times New Roman" w:hAnsi="Times New Roman"/>
          <w:sz w:val="22"/>
          <w:szCs w:val="22"/>
          <w:lang w:val="ru-RU"/>
        </w:rPr>
        <w:t>-</w:t>
      </w:r>
      <w:r w:rsidRPr="00C064B6">
        <w:rPr>
          <w:rFonts w:ascii="Times New Roman" w:hAnsi="Times New Roman"/>
          <w:sz w:val="22"/>
          <w:szCs w:val="22"/>
        </w:rPr>
        <w:t>I</w:t>
      </w:r>
    </w:p>
    <w:p w:rsidR="00591D38" w:rsidRPr="002E46D1" w:rsidRDefault="00804BFA" w:rsidP="006C0B11">
      <w:pPr>
        <w:jc w:val="both"/>
        <w:rPr>
          <w:rFonts w:ascii="Times New Roman" w:hAnsi="Times New Roman"/>
          <w:sz w:val="22"/>
          <w:szCs w:val="22"/>
          <w:lang w:val="ru-RU"/>
        </w:rPr>
      </w:pPr>
      <w:r w:rsidRPr="00C064B6">
        <w:rPr>
          <w:rFonts w:ascii="Times New Roman" w:hAnsi="Times New Roman"/>
          <w:sz w:val="22"/>
          <w:szCs w:val="22"/>
        </w:rPr>
        <w:t xml:space="preserve">У </w:t>
      </w:r>
      <w:proofErr w:type="spellStart"/>
      <w:r w:rsidRPr="00C064B6">
        <w:rPr>
          <w:rFonts w:ascii="Times New Roman" w:hAnsi="Times New Roman"/>
          <w:sz w:val="22"/>
          <w:szCs w:val="22"/>
        </w:rPr>
        <w:t>Параћину</w:t>
      </w:r>
      <w:proofErr w:type="spellEnd"/>
      <w:r w:rsidRPr="00C064B6">
        <w:rPr>
          <w:rFonts w:ascii="Times New Roman" w:hAnsi="Times New Roman"/>
          <w:sz w:val="22"/>
          <w:szCs w:val="22"/>
        </w:rPr>
        <w:t xml:space="preserve">, </w:t>
      </w:r>
      <w:r w:rsidR="00F52CAA">
        <w:rPr>
          <w:rFonts w:ascii="Times New Roman" w:hAnsi="Times New Roman"/>
          <w:sz w:val="22"/>
          <w:szCs w:val="22"/>
        </w:rPr>
        <w:t>30</w:t>
      </w:r>
      <w:r w:rsidRPr="00C064B6">
        <w:rPr>
          <w:rFonts w:ascii="Times New Roman" w:hAnsi="Times New Roman"/>
          <w:sz w:val="22"/>
          <w:szCs w:val="22"/>
        </w:rPr>
        <w:t>.</w:t>
      </w:r>
      <w:r w:rsidR="00F52CAA">
        <w:rPr>
          <w:rFonts w:ascii="Times New Roman" w:hAnsi="Times New Roman"/>
          <w:sz w:val="22"/>
          <w:szCs w:val="22"/>
        </w:rPr>
        <w:t>11</w:t>
      </w:r>
      <w:r w:rsidRPr="00C064B6">
        <w:rPr>
          <w:rFonts w:ascii="Times New Roman" w:hAnsi="Times New Roman"/>
          <w:sz w:val="22"/>
          <w:szCs w:val="22"/>
        </w:rPr>
        <w:t>.202</w:t>
      </w:r>
      <w:r w:rsidR="00F52CAA">
        <w:rPr>
          <w:rFonts w:ascii="Times New Roman" w:hAnsi="Times New Roman"/>
          <w:sz w:val="22"/>
          <w:szCs w:val="22"/>
        </w:rPr>
        <w:t>2</w:t>
      </w:r>
      <w:r w:rsidRPr="00C064B6">
        <w:rPr>
          <w:rFonts w:ascii="Times New Roman" w:hAnsi="Times New Roman"/>
          <w:sz w:val="22"/>
          <w:szCs w:val="22"/>
        </w:rPr>
        <w:t>.године</w:t>
      </w:r>
      <w:r w:rsidR="00591D38" w:rsidRPr="002E46D1">
        <w:rPr>
          <w:rFonts w:ascii="Times New Roman" w:hAnsi="Times New Roman"/>
          <w:sz w:val="22"/>
          <w:szCs w:val="22"/>
          <w:lang w:val="ru-RU"/>
        </w:rPr>
        <w:tab/>
      </w:r>
      <w:r w:rsidR="00591D38" w:rsidRPr="002E46D1">
        <w:rPr>
          <w:rFonts w:ascii="Times New Roman" w:hAnsi="Times New Roman"/>
          <w:sz w:val="22"/>
          <w:szCs w:val="22"/>
          <w:lang w:val="ru-RU"/>
        </w:rPr>
        <w:tab/>
      </w:r>
      <w:r w:rsidR="00591D38" w:rsidRPr="002E46D1">
        <w:rPr>
          <w:rFonts w:ascii="Times New Roman" w:hAnsi="Times New Roman"/>
          <w:sz w:val="22"/>
          <w:szCs w:val="22"/>
          <w:lang w:val="ru-RU"/>
        </w:rPr>
        <w:tab/>
      </w:r>
      <w:r w:rsidR="00591D38" w:rsidRPr="002E46D1">
        <w:rPr>
          <w:rFonts w:ascii="Times New Roman" w:hAnsi="Times New Roman"/>
          <w:sz w:val="22"/>
          <w:szCs w:val="22"/>
          <w:lang w:val="ru-RU"/>
        </w:rPr>
        <w:tab/>
      </w:r>
    </w:p>
    <w:sectPr w:rsidR="00591D38" w:rsidRPr="002E46D1" w:rsidSect="00145406">
      <w:pgSz w:w="11906" w:h="16838"/>
      <w:pgMar w:top="851" w:right="1134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360" w:firstLine="0"/>
      </w:pPr>
      <w:rPr>
        <w:rFonts w:ascii="Times New Roman" w:hAnsi="Times New Roman"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A156833"/>
    <w:multiLevelType w:val="hybridMultilevel"/>
    <w:tmpl w:val="52B08AEE"/>
    <w:lvl w:ilvl="0" w:tplc="D60646FC">
      <w:start w:val="7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0F6F4DDB"/>
    <w:multiLevelType w:val="hybridMultilevel"/>
    <w:tmpl w:val="05DABB86"/>
    <w:lvl w:ilvl="0" w:tplc="7D164DB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2F5894"/>
    <w:multiLevelType w:val="hybridMultilevel"/>
    <w:tmpl w:val="DE72650A"/>
    <w:lvl w:ilvl="0" w:tplc="E878C8B4">
      <w:start w:val="3"/>
      <w:numFmt w:val="decimal"/>
      <w:lvlText w:val="%1."/>
      <w:lvlJc w:val="left"/>
      <w:pPr>
        <w:tabs>
          <w:tab w:val="num" w:pos="1056"/>
        </w:tabs>
        <w:ind w:left="10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76"/>
        </w:tabs>
        <w:ind w:left="177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96"/>
        </w:tabs>
        <w:ind w:left="249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6" w15:restartNumberingAfterBreak="0">
    <w:nsid w:val="1C52268E"/>
    <w:multiLevelType w:val="singleLevel"/>
    <w:tmpl w:val="EF226E62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34C63DE"/>
    <w:multiLevelType w:val="hybridMultilevel"/>
    <w:tmpl w:val="133E7C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994CCF"/>
    <w:multiLevelType w:val="hybridMultilevel"/>
    <w:tmpl w:val="D7489C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D147EB"/>
    <w:multiLevelType w:val="hybridMultilevel"/>
    <w:tmpl w:val="8B7ECD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C36F8E"/>
    <w:multiLevelType w:val="hybridMultilevel"/>
    <w:tmpl w:val="EDBCE8BE"/>
    <w:lvl w:ilvl="0" w:tplc="E878C8B4">
      <w:start w:val="3"/>
      <w:numFmt w:val="decimal"/>
      <w:lvlText w:val="%1."/>
      <w:lvlJc w:val="left"/>
      <w:pPr>
        <w:tabs>
          <w:tab w:val="num" w:pos="1056"/>
        </w:tabs>
        <w:ind w:left="10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1B5DF3"/>
    <w:multiLevelType w:val="hybridMultilevel"/>
    <w:tmpl w:val="7A860B18"/>
    <w:lvl w:ilvl="0" w:tplc="53463AE8">
      <w:start w:val="1"/>
      <w:numFmt w:val="decimal"/>
      <w:lvlText w:val="%1)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3BA0B600">
      <w:start w:val="1"/>
      <w:numFmt w:val="bullet"/>
      <w:lvlText w:val="-"/>
      <w:lvlJc w:val="left"/>
      <w:pPr>
        <w:ind w:left="7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8E283674">
      <w:start w:val="1"/>
      <w:numFmt w:val="bullet"/>
      <w:lvlText w:val="▪"/>
      <w:lvlJc w:val="left"/>
      <w:pPr>
        <w:ind w:left="16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74DA47E2">
      <w:start w:val="1"/>
      <w:numFmt w:val="bullet"/>
      <w:lvlText w:val="•"/>
      <w:lvlJc w:val="left"/>
      <w:pPr>
        <w:ind w:left="234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3E3608D8">
      <w:start w:val="1"/>
      <w:numFmt w:val="bullet"/>
      <w:lvlText w:val="o"/>
      <w:lvlJc w:val="left"/>
      <w:pPr>
        <w:ind w:left="30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A9BAEA32">
      <w:start w:val="1"/>
      <w:numFmt w:val="bullet"/>
      <w:lvlText w:val="▪"/>
      <w:lvlJc w:val="left"/>
      <w:pPr>
        <w:ind w:left="37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3118CD0A">
      <w:start w:val="1"/>
      <w:numFmt w:val="bullet"/>
      <w:lvlText w:val="•"/>
      <w:lvlJc w:val="left"/>
      <w:pPr>
        <w:ind w:left="450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745A38B4">
      <w:start w:val="1"/>
      <w:numFmt w:val="bullet"/>
      <w:lvlText w:val="o"/>
      <w:lvlJc w:val="left"/>
      <w:pPr>
        <w:ind w:left="52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BC8249CE">
      <w:start w:val="1"/>
      <w:numFmt w:val="bullet"/>
      <w:lvlText w:val="▪"/>
      <w:lvlJc w:val="left"/>
      <w:pPr>
        <w:ind w:left="594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12" w15:restartNumberingAfterBreak="0">
    <w:nsid w:val="550B5D24"/>
    <w:multiLevelType w:val="hybridMultilevel"/>
    <w:tmpl w:val="D52EDCA0"/>
    <w:lvl w:ilvl="0" w:tplc="C5C0EA72">
      <w:start w:val="8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3" w15:restartNumberingAfterBreak="0">
    <w:nsid w:val="5D5E2481"/>
    <w:multiLevelType w:val="hybridMultilevel"/>
    <w:tmpl w:val="36327B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E01195"/>
    <w:multiLevelType w:val="hybridMultilevel"/>
    <w:tmpl w:val="5AA288E8"/>
    <w:lvl w:ilvl="0" w:tplc="0409000F">
      <w:start w:val="1"/>
      <w:numFmt w:val="decimal"/>
      <w:lvlText w:val="%1."/>
      <w:lvlJc w:val="left"/>
      <w:pPr>
        <w:ind w:left="1416" w:hanging="360"/>
      </w:pPr>
    </w:lvl>
    <w:lvl w:ilvl="1" w:tplc="04090019" w:tentative="1">
      <w:start w:val="1"/>
      <w:numFmt w:val="lowerLetter"/>
      <w:lvlText w:val="%2."/>
      <w:lvlJc w:val="left"/>
      <w:pPr>
        <w:ind w:left="2136" w:hanging="360"/>
      </w:pPr>
    </w:lvl>
    <w:lvl w:ilvl="2" w:tplc="0409001B" w:tentative="1">
      <w:start w:val="1"/>
      <w:numFmt w:val="lowerRoman"/>
      <w:lvlText w:val="%3."/>
      <w:lvlJc w:val="right"/>
      <w:pPr>
        <w:ind w:left="2856" w:hanging="180"/>
      </w:pPr>
    </w:lvl>
    <w:lvl w:ilvl="3" w:tplc="0409000F" w:tentative="1">
      <w:start w:val="1"/>
      <w:numFmt w:val="decimal"/>
      <w:lvlText w:val="%4."/>
      <w:lvlJc w:val="left"/>
      <w:pPr>
        <w:ind w:left="3576" w:hanging="360"/>
      </w:pPr>
    </w:lvl>
    <w:lvl w:ilvl="4" w:tplc="04090019" w:tentative="1">
      <w:start w:val="1"/>
      <w:numFmt w:val="lowerLetter"/>
      <w:lvlText w:val="%5."/>
      <w:lvlJc w:val="left"/>
      <w:pPr>
        <w:ind w:left="4296" w:hanging="360"/>
      </w:pPr>
    </w:lvl>
    <w:lvl w:ilvl="5" w:tplc="0409001B" w:tentative="1">
      <w:start w:val="1"/>
      <w:numFmt w:val="lowerRoman"/>
      <w:lvlText w:val="%6."/>
      <w:lvlJc w:val="right"/>
      <w:pPr>
        <w:ind w:left="5016" w:hanging="180"/>
      </w:pPr>
    </w:lvl>
    <w:lvl w:ilvl="6" w:tplc="0409000F" w:tentative="1">
      <w:start w:val="1"/>
      <w:numFmt w:val="decimal"/>
      <w:lvlText w:val="%7."/>
      <w:lvlJc w:val="left"/>
      <w:pPr>
        <w:ind w:left="5736" w:hanging="360"/>
      </w:pPr>
    </w:lvl>
    <w:lvl w:ilvl="7" w:tplc="04090019" w:tentative="1">
      <w:start w:val="1"/>
      <w:numFmt w:val="lowerLetter"/>
      <w:lvlText w:val="%8."/>
      <w:lvlJc w:val="left"/>
      <w:pPr>
        <w:ind w:left="6456" w:hanging="360"/>
      </w:pPr>
    </w:lvl>
    <w:lvl w:ilvl="8" w:tplc="0409001B" w:tentative="1">
      <w:start w:val="1"/>
      <w:numFmt w:val="lowerRoman"/>
      <w:lvlText w:val="%9."/>
      <w:lvlJc w:val="right"/>
      <w:pPr>
        <w:ind w:left="7176" w:hanging="180"/>
      </w:pPr>
    </w:lvl>
  </w:abstractNum>
  <w:abstractNum w:abstractNumId="15" w15:restartNumberingAfterBreak="0">
    <w:nsid w:val="79657A52"/>
    <w:multiLevelType w:val="hybridMultilevel"/>
    <w:tmpl w:val="C254C5FC"/>
    <w:lvl w:ilvl="0" w:tplc="9530B8A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1"/>
  </w:num>
  <w:num w:numId="5">
    <w:abstractNumId w:val="3"/>
  </w:num>
  <w:num w:numId="6">
    <w:abstractNumId w:val="6"/>
  </w:num>
  <w:num w:numId="7">
    <w:abstractNumId w:val="5"/>
  </w:num>
  <w:num w:numId="8">
    <w:abstractNumId w:val="12"/>
  </w:num>
  <w:num w:numId="9">
    <w:abstractNumId w:val="7"/>
  </w:num>
  <w:num w:numId="10">
    <w:abstractNumId w:val="10"/>
  </w:num>
  <w:num w:numId="11">
    <w:abstractNumId w:val="14"/>
  </w:num>
  <w:num w:numId="12">
    <w:abstractNumId w:val="15"/>
  </w:num>
  <w:num w:numId="13">
    <w:abstractNumId w:val="4"/>
  </w:num>
  <w:num w:numId="14">
    <w:abstractNumId w:val="13"/>
  </w:num>
  <w:num w:numId="15">
    <w:abstractNumId w:val="9"/>
  </w:num>
  <w:num w:numId="16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uzica Brkic">
    <w15:presenceInfo w15:providerId="AD" w15:userId="S-1-5-21-1960408961-1303643608-725345543-120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910E0C"/>
    <w:rsid w:val="0004323B"/>
    <w:rsid w:val="00081D01"/>
    <w:rsid w:val="00096F7C"/>
    <w:rsid w:val="000972FF"/>
    <w:rsid w:val="00097866"/>
    <w:rsid w:val="000C2990"/>
    <w:rsid w:val="000D56C5"/>
    <w:rsid w:val="000F4A73"/>
    <w:rsid w:val="00117F57"/>
    <w:rsid w:val="00145406"/>
    <w:rsid w:val="001B5A21"/>
    <w:rsid w:val="002011D6"/>
    <w:rsid w:val="00210448"/>
    <w:rsid w:val="00217DE6"/>
    <w:rsid w:val="0024274C"/>
    <w:rsid w:val="002536EE"/>
    <w:rsid w:val="00280B14"/>
    <w:rsid w:val="00290E72"/>
    <w:rsid w:val="002A7198"/>
    <w:rsid w:val="002B48A5"/>
    <w:rsid w:val="002E46D1"/>
    <w:rsid w:val="002F31EA"/>
    <w:rsid w:val="00345A68"/>
    <w:rsid w:val="0039632E"/>
    <w:rsid w:val="003C11B5"/>
    <w:rsid w:val="003F7B4E"/>
    <w:rsid w:val="004420FA"/>
    <w:rsid w:val="00483A73"/>
    <w:rsid w:val="004C03EB"/>
    <w:rsid w:val="004D55E1"/>
    <w:rsid w:val="004D7190"/>
    <w:rsid w:val="004F7D8C"/>
    <w:rsid w:val="00501F01"/>
    <w:rsid w:val="005175E1"/>
    <w:rsid w:val="005740C5"/>
    <w:rsid w:val="00591D38"/>
    <w:rsid w:val="005E1A24"/>
    <w:rsid w:val="00610FBE"/>
    <w:rsid w:val="006464BE"/>
    <w:rsid w:val="0067585E"/>
    <w:rsid w:val="0069539A"/>
    <w:rsid w:val="006C0B11"/>
    <w:rsid w:val="006C71C2"/>
    <w:rsid w:val="006D35C2"/>
    <w:rsid w:val="0074733D"/>
    <w:rsid w:val="00776365"/>
    <w:rsid w:val="00786C1D"/>
    <w:rsid w:val="007915F5"/>
    <w:rsid w:val="007D312B"/>
    <w:rsid w:val="007E7211"/>
    <w:rsid w:val="00804BFA"/>
    <w:rsid w:val="008178DF"/>
    <w:rsid w:val="008318D7"/>
    <w:rsid w:val="00875AF0"/>
    <w:rsid w:val="008A2338"/>
    <w:rsid w:val="008A3917"/>
    <w:rsid w:val="00900A11"/>
    <w:rsid w:val="009058C4"/>
    <w:rsid w:val="00910E0C"/>
    <w:rsid w:val="0091311B"/>
    <w:rsid w:val="009471A6"/>
    <w:rsid w:val="00950C86"/>
    <w:rsid w:val="009A4A3D"/>
    <w:rsid w:val="009B096C"/>
    <w:rsid w:val="009F241F"/>
    <w:rsid w:val="00A4678C"/>
    <w:rsid w:val="00A70E67"/>
    <w:rsid w:val="00AC7062"/>
    <w:rsid w:val="00AD484F"/>
    <w:rsid w:val="00AE4636"/>
    <w:rsid w:val="00AE497B"/>
    <w:rsid w:val="00AF5214"/>
    <w:rsid w:val="00B64F3C"/>
    <w:rsid w:val="00B77CB8"/>
    <w:rsid w:val="00BA5188"/>
    <w:rsid w:val="00BB5DA7"/>
    <w:rsid w:val="00BC190F"/>
    <w:rsid w:val="00BE6195"/>
    <w:rsid w:val="00BF01F2"/>
    <w:rsid w:val="00C064B6"/>
    <w:rsid w:val="00C23380"/>
    <w:rsid w:val="00C272D9"/>
    <w:rsid w:val="00C5065F"/>
    <w:rsid w:val="00C53D44"/>
    <w:rsid w:val="00C6712C"/>
    <w:rsid w:val="00C74D48"/>
    <w:rsid w:val="00CA0163"/>
    <w:rsid w:val="00CB3CB4"/>
    <w:rsid w:val="00CC1240"/>
    <w:rsid w:val="00D443CA"/>
    <w:rsid w:val="00D853BE"/>
    <w:rsid w:val="00D937FE"/>
    <w:rsid w:val="00D97C9B"/>
    <w:rsid w:val="00E80DB6"/>
    <w:rsid w:val="00F23F0A"/>
    <w:rsid w:val="00F52CAA"/>
    <w:rsid w:val="00F757A6"/>
    <w:rsid w:val="00FA35A1"/>
    <w:rsid w:val="00FA4903"/>
    <w:rsid w:val="00FE67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7BBFD58A"/>
  <w15:docId w15:val="{8DD2F315-E963-4C10-A165-7170FBFC2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11D6"/>
    <w:pPr>
      <w:widowControl w:val="0"/>
      <w:suppressAutoHyphens/>
    </w:pPr>
    <w:rPr>
      <w:rFonts w:ascii="Arial" w:eastAsia="Lucida Sans Unicode" w:hAnsi="Arial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2011D6"/>
    <w:rPr>
      <w:rFonts w:ascii="Times New Roman" w:hAnsi="Times New Roman" w:cs="Times New Roman"/>
    </w:rPr>
  </w:style>
  <w:style w:type="character" w:customStyle="1" w:styleId="WW8Num2z0">
    <w:name w:val="WW8Num2z0"/>
    <w:rsid w:val="002011D6"/>
    <w:rPr>
      <w:rFonts w:ascii="Times New Roman" w:hAnsi="Times New Roman" w:cs="Times New Roman"/>
    </w:rPr>
  </w:style>
  <w:style w:type="character" w:customStyle="1" w:styleId="Absatz-Standardschriftart">
    <w:name w:val="Absatz-Standardschriftart"/>
    <w:rsid w:val="002011D6"/>
  </w:style>
  <w:style w:type="character" w:customStyle="1" w:styleId="WW-Absatz-Standardschriftart">
    <w:name w:val="WW-Absatz-Standardschriftart"/>
    <w:rsid w:val="002011D6"/>
  </w:style>
  <w:style w:type="character" w:customStyle="1" w:styleId="WW-Absatz-Standardschriftart1">
    <w:name w:val="WW-Absatz-Standardschriftart1"/>
    <w:rsid w:val="002011D6"/>
  </w:style>
  <w:style w:type="character" w:customStyle="1" w:styleId="WW-Absatz-Standardschriftart11">
    <w:name w:val="WW-Absatz-Standardschriftart11"/>
    <w:rsid w:val="002011D6"/>
  </w:style>
  <w:style w:type="character" w:customStyle="1" w:styleId="WW8Num3z0">
    <w:name w:val="WW8Num3z0"/>
    <w:rsid w:val="002011D6"/>
    <w:rPr>
      <w:rFonts w:ascii="Times New Roman" w:hAnsi="Times New Roman" w:cs="Times New Roman"/>
    </w:rPr>
  </w:style>
  <w:style w:type="character" w:customStyle="1" w:styleId="WW-Absatz-Standardschriftart111">
    <w:name w:val="WW-Absatz-Standardschriftart111"/>
    <w:rsid w:val="002011D6"/>
  </w:style>
  <w:style w:type="character" w:customStyle="1" w:styleId="WW-Absatz-Standardschriftart1111">
    <w:name w:val="WW-Absatz-Standardschriftart1111"/>
    <w:rsid w:val="002011D6"/>
  </w:style>
  <w:style w:type="character" w:customStyle="1" w:styleId="WW-Absatz-Standardschriftart11111">
    <w:name w:val="WW-Absatz-Standardschriftart11111"/>
    <w:rsid w:val="002011D6"/>
  </w:style>
  <w:style w:type="character" w:customStyle="1" w:styleId="WW-Absatz-Standardschriftart111111">
    <w:name w:val="WW-Absatz-Standardschriftart111111"/>
    <w:rsid w:val="002011D6"/>
  </w:style>
  <w:style w:type="character" w:customStyle="1" w:styleId="WW-Absatz-Standardschriftart1111111">
    <w:name w:val="WW-Absatz-Standardschriftart1111111"/>
    <w:rsid w:val="002011D6"/>
  </w:style>
  <w:style w:type="character" w:customStyle="1" w:styleId="WW-Absatz-Standardschriftart11111111">
    <w:name w:val="WW-Absatz-Standardschriftart11111111"/>
    <w:rsid w:val="002011D6"/>
  </w:style>
  <w:style w:type="character" w:customStyle="1" w:styleId="WW-Absatz-Standardschriftart111111111">
    <w:name w:val="WW-Absatz-Standardschriftart111111111"/>
    <w:rsid w:val="002011D6"/>
  </w:style>
  <w:style w:type="character" w:customStyle="1" w:styleId="DefaultParagraphFont1">
    <w:name w:val="Default Paragraph Font1"/>
    <w:rsid w:val="002011D6"/>
  </w:style>
  <w:style w:type="character" w:customStyle="1" w:styleId="WW-Absatz-Standardschriftart1111111111">
    <w:name w:val="WW-Absatz-Standardschriftart1111111111"/>
    <w:rsid w:val="002011D6"/>
  </w:style>
  <w:style w:type="character" w:customStyle="1" w:styleId="WW-Absatz-Standardschriftart11111111111">
    <w:name w:val="WW-Absatz-Standardschriftart11111111111"/>
    <w:rsid w:val="002011D6"/>
  </w:style>
  <w:style w:type="character" w:customStyle="1" w:styleId="WW-Absatz-Standardschriftart111111111111">
    <w:name w:val="WW-Absatz-Standardschriftart111111111111"/>
    <w:rsid w:val="002011D6"/>
  </w:style>
  <w:style w:type="character" w:customStyle="1" w:styleId="WW-DefaultParagraphFont">
    <w:name w:val="WW-Default Paragraph Font"/>
    <w:rsid w:val="002011D6"/>
  </w:style>
  <w:style w:type="character" w:customStyle="1" w:styleId="FontStyle11">
    <w:name w:val="Font Style11"/>
    <w:basedOn w:val="WW-DefaultParagraphFont"/>
    <w:rsid w:val="002011D6"/>
    <w:rPr>
      <w:rFonts w:ascii="Times New Roman" w:hAnsi="Times New Roman" w:cs="Times New Roman"/>
      <w:sz w:val="22"/>
      <w:szCs w:val="22"/>
    </w:rPr>
  </w:style>
  <w:style w:type="character" w:customStyle="1" w:styleId="WW8Num4z0">
    <w:name w:val="WW8Num4z0"/>
    <w:rsid w:val="002011D6"/>
    <w:rPr>
      <w:rFonts w:ascii="Times New Roman" w:hAnsi="Times New Roman" w:cs="Times New Roman"/>
    </w:rPr>
  </w:style>
  <w:style w:type="paragraph" w:customStyle="1" w:styleId="Heading">
    <w:name w:val="Heading"/>
    <w:basedOn w:val="Normal"/>
    <w:next w:val="BodyText"/>
    <w:rsid w:val="002011D6"/>
    <w:pPr>
      <w:keepNext/>
      <w:spacing w:before="240" w:after="120"/>
    </w:pPr>
    <w:rPr>
      <w:rFonts w:cs="Tahoma"/>
      <w:sz w:val="28"/>
      <w:szCs w:val="28"/>
    </w:rPr>
  </w:style>
  <w:style w:type="paragraph" w:styleId="BodyText">
    <w:name w:val="Body Text"/>
    <w:basedOn w:val="Normal"/>
    <w:rsid w:val="002011D6"/>
    <w:pPr>
      <w:spacing w:after="120"/>
    </w:pPr>
  </w:style>
  <w:style w:type="paragraph" w:styleId="List">
    <w:name w:val="List"/>
    <w:basedOn w:val="BodyText"/>
    <w:rsid w:val="002011D6"/>
    <w:rPr>
      <w:rFonts w:cs="Tahoma"/>
    </w:rPr>
  </w:style>
  <w:style w:type="paragraph" w:styleId="Caption">
    <w:name w:val="caption"/>
    <w:basedOn w:val="Normal"/>
    <w:qFormat/>
    <w:rsid w:val="002011D6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rsid w:val="002011D6"/>
    <w:pPr>
      <w:suppressLineNumbers/>
    </w:pPr>
    <w:rPr>
      <w:rFonts w:cs="Tahoma"/>
    </w:rPr>
  </w:style>
  <w:style w:type="character" w:customStyle="1" w:styleId="black12">
    <w:name w:val="black12"/>
    <w:basedOn w:val="DefaultParagraphFont"/>
    <w:rsid w:val="00280B14"/>
  </w:style>
  <w:style w:type="paragraph" w:styleId="ListParagraph">
    <w:name w:val="List Paragraph"/>
    <w:basedOn w:val="Normal"/>
    <w:qFormat/>
    <w:rsid w:val="007E7211"/>
    <w:pPr>
      <w:widowControl/>
      <w:suppressAutoHyphens w:val="0"/>
      <w:spacing w:after="160" w:line="259" w:lineRule="auto"/>
      <w:ind w:left="720"/>
    </w:pPr>
    <w:rPr>
      <w:rFonts w:ascii="Calibri" w:eastAsia="Times New Roman" w:hAnsi="Calibri" w:cs="Calibri"/>
      <w:kern w:val="0"/>
      <w:sz w:val="22"/>
      <w:szCs w:val="22"/>
    </w:rPr>
  </w:style>
  <w:style w:type="paragraph" w:customStyle="1" w:styleId="Style2">
    <w:name w:val="Style2"/>
    <w:basedOn w:val="Normal"/>
    <w:rsid w:val="00BC190F"/>
    <w:pPr>
      <w:suppressAutoHyphens w:val="0"/>
      <w:autoSpaceDE w:val="0"/>
      <w:autoSpaceDN w:val="0"/>
      <w:adjustRightInd w:val="0"/>
      <w:spacing w:line="552" w:lineRule="exact"/>
      <w:ind w:firstLine="2635"/>
    </w:pPr>
    <w:rPr>
      <w:rFonts w:ascii="Times New Roman" w:eastAsia="Times New Roman" w:hAnsi="Times New Roman"/>
      <w:kern w:val="0"/>
    </w:rPr>
  </w:style>
  <w:style w:type="paragraph" w:customStyle="1" w:styleId="Style1">
    <w:name w:val="Style1"/>
    <w:basedOn w:val="Normal"/>
    <w:rsid w:val="007915F5"/>
    <w:pPr>
      <w:suppressAutoHyphens w:val="0"/>
      <w:autoSpaceDE w:val="0"/>
      <w:autoSpaceDN w:val="0"/>
      <w:adjustRightInd w:val="0"/>
      <w:spacing w:line="275" w:lineRule="exact"/>
      <w:ind w:firstLine="710"/>
      <w:jc w:val="both"/>
    </w:pPr>
    <w:rPr>
      <w:rFonts w:ascii="Times New Roman" w:eastAsia="Times New Roman" w:hAnsi="Times New Roman"/>
      <w:kern w:val="0"/>
    </w:rPr>
  </w:style>
  <w:style w:type="paragraph" w:customStyle="1" w:styleId="Style3">
    <w:name w:val="Style3"/>
    <w:basedOn w:val="Normal"/>
    <w:rsid w:val="007915F5"/>
    <w:pPr>
      <w:suppressAutoHyphens w:val="0"/>
      <w:autoSpaceDE w:val="0"/>
      <w:autoSpaceDN w:val="0"/>
      <w:adjustRightInd w:val="0"/>
    </w:pPr>
    <w:rPr>
      <w:rFonts w:ascii="Times New Roman" w:eastAsia="Times New Roman" w:hAnsi="Times New Roman"/>
      <w:kern w:val="0"/>
    </w:rPr>
  </w:style>
  <w:style w:type="paragraph" w:customStyle="1" w:styleId="Style5">
    <w:name w:val="Style5"/>
    <w:basedOn w:val="Normal"/>
    <w:rsid w:val="007915F5"/>
    <w:pPr>
      <w:suppressAutoHyphens w:val="0"/>
      <w:autoSpaceDE w:val="0"/>
      <w:autoSpaceDN w:val="0"/>
      <w:adjustRightInd w:val="0"/>
      <w:spacing w:line="278" w:lineRule="exact"/>
      <w:ind w:hanging="346"/>
      <w:jc w:val="both"/>
    </w:pPr>
    <w:rPr>
      <w:rFonts w:ascii="Times New Roman" w:eastAsia="Times New Roman" w:hAnsi="Times New Roman"/>
      <w:kern w:val="0"/>
    </w:rPr>
  </w:style>
  <w:style w:type="paragraph" w:styleId="BodyTextIndent">
    <w:name w:val="Body Text Indent"/>
    <w:basedOn w:val="Normal"/>
    <w:rsid w:val="001B5A21"/>
    <w:pPr>
      <w:spacing w:after="120"/>
      <w:ind w:left="360"/>
    </w:pPr>
  </w:style>
  <w:style w:type="paragraph" w:styleId="BodyTextIndent2">
    <w:name w:val="Body Text Indent 2"/>
    <w:basedOn w:val="Normal"/>
    <w:rsid w:val="001B5A21"/>
    <w:pPr>
      <w:spacing w:after="120" w:line="480" w:lineRule="auto"/>
      <w:ind w:left="360"/>
    </w:pPr>
  </w:style>
  <w:style w:type="paragraph" w:customStyle="1" w:styleId="Style4">
    <w:name w:val="Style4"/>
    <w:basedOn w:val="Normal"/>
    <w:rsid w:val="001B5A21"/>
    <w:pPr>
      <w:suppressAutoHyphens w:val="0"/>
      <w:autoSpaceDE w:val="0"/>
      <w:autoSpaceDN w:val="0"/>
      <w:adjustRightInd w:val="0"/>
    </w:pPr>
    <w:rPr>
      <w:rFonts w:ascii="Times New Roman" w:eastAsia="Times New Roman" w:hAnsi="Times New Roman"/>
      <w:kern w:val="0"/>
    </w:rPr>
  </w:style>
  <w:style w:type="character" w:styleId="Hyperlink">
    <w:name w:val="Hyperlink"/>
    <w:basedOn w:val="DefaultParagraphFont"/>
    <w:rsid w:val="00900A11"/>
    <w:rPr>
      <w:color w:val="0000FF"/>
      <w:u w:val="single"/>
    </w:rPr>
  </w:style>
  <w:style w:type="paragraph" w:styleId="NoSpacing">
    <w:name w:val="No Spacing"/>
    <w:uiPriority w:val="1"/>
    <w:qFormat/>
    <w:rsid w:val="0067585E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aracin.r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B9492-DA7B-4F7F-95F2-8CC59E93D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1097</Words>
  <Characters>6253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Poljoprivrede</Company>
  <LinksUpToDate>false</LinksUpToDate>
  <CharactersWithSpaces>7336</CharactersWithSpaces>
  <SharedDoc>false</SharedDoc>
  <HLinks>
    <vt:vector size="6" baseType="variant">
      <vt:variant>
        <vt:i4>7929956</vt:i4>
      </vt:variant>
      <vt:variant>
        <vt:i4>0</vt:i4>
      </vt:variant>
      <vt:variant>
        <vt:i4>0</vt:i4>
      </vt:variant>
      <vt:variant>
        <vt:i4>5</vt:i4>
      </vt:variant>
      <vt:variant>
        <vt:lpwstr>http://www.paracin.rs/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Rankovic</dc:creator>
  <cp:lastModifiedBy>Ruzica Brkic</cp:lastModifiedBy>
  <cp:revision>8</cp:revision>
  <cp:lastPrinted>2020-09-14T11:53:00Z</cp:lastPrinted>
  <dcterms:created xsi:type="dcterms:W3CDTF">2008-11-19T00:05:00Z</dcterms:created>
  <dcterms:modified xsi:type="dcterms:W3CDTF">2022-11-30T14:16:00Z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